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4FCAF" w14:textId="3F31F5D0" w:rsidR="001E5FD0" w:rsidRPr="00A32FD2" w:rsidRDefault="001E5FD0" w:rsidP="001E5FD0">
      <w:pPr>
        <w:keepNext/>
        <w:spacing w:after="1200"/>
        <w:rPr>
          <w:iCs/>
        </w:rPr>
      </w:pPr>
      <w:r w:rsidRPr="00A32FD2">
        <w:t>MRiRW/PSWPR 2023-2027/20(</w:t>
      </w:r>
      <w:del w:id="0" w:author="Zieliński Piotr" w:date="2025-11-25T10:00:00Z" w16du:dateUtc="2025-11-25T09:00:00Z">
        <w:r w:rsidRPr="00A32FD2" w:rsidDel="00D20B84">
          <w:delText>1</w:delText>
        </w:r>
      </w:del>
      <w:r w:rsidRPr="00A32FD2">
        <w:t>)</w:t>
      </w:r>
    </w:p>
    <w:p w14:paraId="20FE8CFC" w14:textId="77777777" w:rsidR="001E5FD0" w:rsidRPr="00A32FD2" w:rsidRDefault="001E5FD0" w:rsidP="001E5FD0">
      <w:pPr>
        <w:keepNext/>
        <w:spacing w:before="1200" w:after="360"/>
        <w:jc w:val="center"/>
        <w:rPr>
          <w:rFonts w:ascii="Times New Roman" w:hAnsi="Times New Roman"/>
          <w:bCs/>
          <w:caps/>
          <w:kern w:val="24"/>
        </w:rPr>
      </w:pPr>
      <w:r w:rsidRPr="00A32FD2">
        <w:rPr>
          <w:rFonts w:ascii="Times New Roman" w:hAnsi="Times New Roman"/>
          <w:bCs/>
          <w:caps/>
          <w:noProof/>
          <w:kern w:val="24"/>
        </w:rPr>
        <w:drawing>
          <wp:inline distT="0" distB="0" distL="0" distR="0" wp14:anchorId="7D20415A" wp14:editId="69B03460">
            <wp:extent cx="3781425" cy="1371600"/>
            <wp:effectExtent l="0" t="0" r="0" b="0"/>
            <wp:docPr id="1" name="Obraz 1" descr="U:\Departament Komunikacji i Promocji\NOWA IDENTYFIKACJA WIZUALNA MRiRW\POBIERZ_ZNAK\ORGAN\PNG\01_znak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partament Komunikacji i Promocji\NOWA IDENTYFIKACJA WIZUALNA MRiRW\POBIERZ_ZNAK\ORGAN\PNG\01_znak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356FE" w14:textId="77777777" w:rsidR="001E5FD0" w:rsidRPr="00A32FD2" w:rsidRDefault="001E5FD0" w:rsidP="001E5FD0">
      <w:pPr>
        <w:keepNext/>
        <w:keepLines/>
        <w:suppressAutoHyphens/>
        <w:spacing w:before="1200" w:after="0" w:line="264" w:lineRule="auto"/>
        <w:ind w:left="11" w:hanging="11"/>
        <w:jc w:val="center"/>
        <w:rPr>
          <w:b/>
        </w:rPr>
      </w:pPr>
      <w:r w:rsidRPr="00A32FD2">
        <w:rPr>
          <w:b/>
          <w:bCs/>
        </w:rPr>
        <w:t xml:space="preserve">Wytyczne </w:t>
      </w:r>
      <w:r w:rsidRPr="00A32FD2">
        <w:rPr>
          <w:b/>
        </w:rPr>
        <w:t xml:space="preserve">w zakresie danych niezbędnych do monitorowania i ewaluacji </w:t>
      </w:r>
    </w:p>
    <w:p w14:paraId="43DD37FF" w14:textId="77777777" w:rsidR="001E5FD0" w:rsidRPr="00A32FD2" w:rsidRDefault="001E5FD0" w:rsidP="001E5FD0">
      <w:pPr>
        <w:keepNext/>
        <w:keepLines/>
        <w:suppressAutoHyphens/>
        <w:spacing w:after="0" w:line="264" w:lineRule="auto"/>
        <w:ind w:left="11" w:hanging="11"/>
        <w:jc w:val="center"/>
        <w:rPr>
          <w:b/>
        </w:rPr>
      </w:pPr>
      <w:r w:rsidRPr="00A32FD2">
        <w:rPr>
          <w:b/>
        </w:rPr>
        <w:t xml:space="preserve">Planu Strategicznego dla Wspólnej Polityki Rolnej na lata 2023-2027, </w:t>
      </w:r>
    </w:p>
    <w:p w14:paraId="18BA16CB" w14:textId="77777777" w:rsidR="001E5FD0" w:rsidRPr="00A32FD2" w:rsidRDefault="001E5FD0" w:rsidP="001E5FD0">
      <w:pPr>
        <w:keepNext/>
        <w:keepLines/>
        <w:suppressAutoHyphens/>
        <w:spacing w:after="360" w:line="264" w:lineRule="auto"/>
        <w:ind w:left="11" w:hanging="11"/>
        <w:jc w:val="center"/>
        <w:rPr>
          <w:b/>
          <w:bCs/>
        </w:rPr>
      </w:pPr>
      <w:r w:rsidRPr="00A32FD2">
        <w:rPr>
          <w:b/>
        </w:rPr>
        <w:t>innych niż przekazywane Komisji Europejskiej</w:t>
      </w:r>
      <w:r w:rsidRPr="00A32FD2">
        <w:rPr>
          <w:b/>
          <w:bCs/>
        </w:rPr>
        <w:t xml:space="preserve"> </w:t>
      </w:r>
    </w:p>
    <w:p w14:paraId="798470C4" w14:textId="64266EEF" w:rsidR="005719BD" w:rsidRDefault="005719BD" w:rsidP="005719BD">
      <w:pPr>
        <w:keepNext/>
        <w:suppressAutoHyphens/>
        <w:spacing w:before="1200" w:after="360"/>
        <w:ind w:left="4820" w:firstLine="136"/>
        <w:jc w:val="center"/>
        <w:rPr>
          <w:bCs/>
          <w:kern w:val="24"/>
        </w:rPr>
      </w:pPr>
      <w:bookmarkStart w:id="1" w:name="ezdPracownikNazwa"/>
      <w:bookmarkEnd w:id="1"/>
    </w:p>
    <w:p w14:paraId="317AA742" w14:textId="77777777" w:rsidR="00045B53" w:rsidRPr="00A32FD2" w:rsidRDefault="00045B53" w:rsidP="005719BD">
      <w:pPr>
        <w:keepNext/>
        <w:suppressAutoHyphens/>
        <w:spacing w:before="1200" w:after="360"/>
        <w:ind w:left="4820" w:firstLine="136"/>
        <w:jc w:val="center"/>
        <w:rPr>
          <w:bCs/>
          <w:kern w:val="24"/>
        </w:rPr>
      </w:pPr>
    </w:p>
    <w:p w14:paraId="29B93A58" w14:textId="77777777" w:rsidR="00045B53" w:rsidRDefault="00045B53" w:rsidP="00045B53">
      <w:pPr>
        <w:keepNext/>
        <w:suppressAutoHyphens/>
        <w:spacing w:before="360" w:after="360"/>
        <w:ind w:left="4820" w:firstLine="0"/>
        <w:rPr>
          <w:bCs/>
          <w:kern w:val="24"/>
        </w:rPr>
      </w:pPr>
      <w:r w:rsidRPr="00A32FD2">
        <w:rPr>
          <w:bCs/>
          <w:kern w:val="24"/>
        </w:rPr>
        <w:t>Minister Rolnictwa i Rozwoju Wsi</w:t>
      </w:r>
      <w:r>
        <w:rPr>
          <w:bCs/>
          <w:kern w:val="24"/>
        </w:rPr>
        <w:t xml:space="preserve"> </w:t>
      </w:r>
    </w:p>
    <w:p w14:paraId="3A7794D2" w14:textId="61856FB4" w:rsidR="005719BD" w:rsidRPr="00A32FD2" w:rsidRDefault="00D20B84" w:rsidP="00045B53">
      <w:pPr>
        <w:keepNext/>
        <w:suppressAutoHyphens/>
        <w:spacing w:before="360" w:after="360"/>
        <w:ind w:left="4820" w:firstLine="0"/>
        <w:rPr>
          <w:bCs/>
          <w:kern w:val="24"/>
        </w:rPr>
      </w:pPr>
      <w:ins w:id="2" w:author="Zieliński Piotr" w:date="2025-11-25T09:55:00Z" w16du:dateUtc="2025-11-25T08:55:00Z">
        <w:r w:rsidRPr="006C4DA7">
          <w:rPr>
            <w:color w:val="808080" w:themeColor="background1" w:themeShade="80"/>
          </w:rPr>
          <w:t>imię nazwisko</w:t>
        </w:r>
      </w:ins>
    </w:p>
    <w:p w14:paraId="4A58139A" w14:textId="462932BB" w:rsidR="001E5FD0" w:rsidRPr="00A32FD2" w:rsidRDefault="00045B53" w:rsidP="00045B53">
      <w:pPr>
        <w:keepNext/>
        <w:suppressAutoHyphens/>
        <w:spacing w:before="360" w:after="360"/>
        <w:ind w:left="4820" w:firstLine="0"/>
      </w:pPr>
      <w:r w:rsidRPr="00A32FD2">
        <w:t>/podpisano elektronicznie/</w:t>
      </w:r>
    </w:p>
    <w:tbl>
      <w:tblPr>
        <w:tblStyle w:val="Tabela-Siatka"/>
        <w:tblW w:w="0" w:type="auto"/>
        <w:tblInd w:w="52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</w:tblGrid>
      <w:tr w:rsidR="001E5FD0" w:rsidRPr="00A32FD2" w14:paraId="5D43A3D2" w14:textId="77777777" w:rsidTr="00362091">
        <w:trPr>
          <w:trHeight w:val="703"/>
        </w:trPr>
        <w:tc>
          <w:tcPr>
            <w:tcW w:w="3406" w:type="dxa"/>
          </w:tcPr>
          <w:p w14:paraId="2FF4CC05" w14:textId="672F4FDA" w:rsidR="001E5FD0" w:rsidRPr="00A32FD2" w:rsidRDefault="001E5FD0" w:rsidP="00045B53">
            <w:pPr>
              <w:keepNext/>
              <w:spacing w:before="100" w:beforeAutospacing="1" w:after="100" w:afterAutospacing="1" w:line="480" w:lineRule="auto"/>
              <w:ind w:left="189" w:firstLine="0"/>
            </w:pPr>
          </w:p>
        </w:tc>
      </w:tr>
      <w:tr w:rsidR="001E5FD0" w:rsidRPr="00A32FD2" w14:paraId="57FCC3CD" w14:textId="77777777" w:rsidTr="00362091">
        <w:trPr>
          <w:trHeight w:val="647"/>
        </w:trPr>
        <w:tc>
          <w:tcPr>
            <w:tcW w:w="3406" w:type="dxa"/>
          </w:tcPr>
          <w:p w14:paraId="06F09E7D" w14:textId="211BE4E7" w:rsidR="001E5FD0" w:rsidRPr="00A32FD2" w:rsidRDefault="001E5FD0" w:rsidP="00045B53">
            <w:pPr>
              <w:spacing w:before="100" w:beforeAutospacing="1" w:after="100" w:afterAutospacing="1" w:line="480" w:lineRule="auto"/>
              <w:ind w:left="189" w:firstLine="0"/>
            </w:pPr>
          </w:p>
        </w:tc>
      </w:tr>
    </w:tbl>
    <w:p w14:paraId="3F904DCE" w14:textId="47F6C8E9" w:rsidR="001E5FD0" w:rsidRPr="00A32FD2" w:rsidRDefault="001E5FD0" w:rsidP="00B2786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0" w:firstLine="0"/>
        <w:rPr>
          <w:bCs/>
        </w:rPr>
      </w:pPr>
    </w:p>
    <w:p w14:paraId="1E05A0E5" w14:textId="77777777" w:rsidR="001E5FD0" w:rsidRPr="00A32FD2" w:rsidRDefault="001E5FD0" w:rsidP="001E5FD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  <w:rPr>
          <w:bCs/>
        </w:rPr>
      </w:pPr>
    </w:p>
    <w:p w14:paraId="0FF01F33" w14:textId="72996F5B" w:rsidR="001E5FD0" w:rsidRPr="00A32FD2" w:rsidRDefault="001E5FD0" w:rsidP="005719BD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694" w:firstLine="425"/>
      </w:pPr>
      <w:r w:rsidRPr="00A32FD2">
        <w:rPr>
          <w:bCs/>
        </w:rPr>
        <w:t>Warsza</w:t>
      </w:r>
      <w:bookmarkStart w:id="3" w:name="ezdDataPodpisu"/>
      <w:bookmarkEnd w:id="3"/>
      <w:r w:rsidRPr="00A32FD2">
        <w:rPr>
          <w:bCs/>
        </w:rPr>
        <w:t>wa</w:t>
      </w:r>
      <w:r w:rsidRPr="00A32FD2">
        <w:rPr>
          <w:rFonts w:ascii="Lato" w:eastAsia="Calibri" w:hAnsi="Lato"/>
          <w:bdr w:val="nil"/>
        </w:rPr>
        <w:t xml:space="preserve">, </w:t>
      </w:r>
      <w:ins w:id="4" w:author="Zieliński Piotr" w:date="2025-11-25T09:54:00Z" w16du:dateUtc="2025-11-25T08:54:00Z">
        <w:r w:rsidR="00D20B84" w:rsidRPr="004F2F48">
          <w:rPr>
            <w:rFonts w:eastAsia="Calibri"/>
            <w:color w:val="808080" w:themeColor="background1" w:themeShade="80"/>
            <w:bdr w:val="nil"/>
          </w:rPr>
          <w:t>data podpisu</w:t>
        </w:r>
        <w:r w:rsidR="00D20B84" w:rsidRPr="004F2F48">
          <w:rPr>
            <w:rFonts w:eastAsia="Calibri"/>
            <w:bdr w:val="nil"/>
          </w:rPr>
          <w:t xml:space="preserve"> r.</w:t>
        </w:r>
      </w:ins>
      <w:r w:rsidRPr="00A32FD2">
        <w:rPr>
          <w:rFonts w:eastAsia="Calibri"/>
          <w:bdr w:val="nil"/>
        </w:rPr>
        <w:t>.</w:t>
      </w:r>
      <w:r w:rsidRPr="00A32FD2">
        <w:rPr>
          <w:rFonts w:ascii="Times New Roman" w:hAnsi="Times New Roman"/>
          <w:bCs/>
        </w:rPr>
        <w:br w:type="page"/>
      </w:r>
    </w:p>
    <w:p w14:paraId="09E9AE90" w14:textId="77777777" w:rsidR="001E5FD0" w:rsidRPr="00A32FD2" w:rsidRDefault="001E5FD0" w:rsidP="001E5FD0">
      <w:pPr>
        <w:spacing w:after="120" w:line="36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8"/>
          <w:szCs w:val="28"/>
        </w:rPr>
      </w:pPr>
      <w:r w:rsidRPr="00A32FD2">
        <w:rPr>
          <w:rFonts w:eastAsia="Times New Roman" w:cs="Times New Roman"/>
          <w:b/>
          <w:bCs/>
          <w:color w:val="auto"/>
          <w:sz w:val="28"/>
          <w:szCs w:val="28"/>
        </w:rPr>
        <w:lastRenderedPageBreak/>
        <w:t>Podstawa prawna</w:t>
      </w:r>
    </w:p>
    <w:p w14:paraId="64DA8547" w14:textId="755F6F71" w:rsidR="001E5FD0" w:rsidRPr="00A32FD2" w:rsidRDefault="001E5FD0" w:rsidP="001E5FD0">
      <w:pPr>
        <w:spacing w:before="240" w:after="120" w:line="360" w:lineRule="auto"/>
        <w:ind w:left="0" w:firstLine="0"/>
        <w:jc w:val="both"/>
        <w:rPr>
          <w:rFonts w:eastAsia="Times New Roman"/>
          <w:bCs/>
          <w:color w:val="auto"/>
          <w:szCs w:val="24"/>
        </w:rPr>
      </w:pPr>
      <w:r w:rsidRPr="00A32FD2">
        <w:rPr>
          <w:rFonts w:eastAsia="Times New Roman"/>
          <w:bCs/>
          <w:color w:val="auto"/>
          <w:szCs w:val="24"/>
        </w:rPr>
        <w:t>Wytyczne zostały wydane na podstawie art. 6</w:t>
      </w:r>
      <w:r w:rsidRPr="00A32FD2">
        <w:t xml:space="preserve"> ust. 2 pkt 3 </w:t>
      </w:r>
      <w:r w:rsidRPr="00A32FD2">
        <w:rPr>
          <w:rFonts w:eastAsia="Times New Roman"/>
          <w:bCs/>
          <w:color w:val="auto"/>
          <w:szCs w:val="24"/>
        </w:rPr>
        <w:t>ustawy z dnia 8 lutego 2023</w:t>
      </w:r>
      <w:r w:rsidRPr="00882384">
        <w:rPr>
          <w:rFonts w:eastAsia="Times New Roman"/>
          <w:bCs/>
          <w:color w:val="auto"/>
          <w:spacing w:val="26"/>
          <w:szCs w:val="24"/>
        </w:rPr>
        <w:t> </w:t>
      </w:r>
      <w:r w:rsidRPr="00A32FD2">
        <w:rPr>
          <w:rFonts w:eastAsia="Times New Roman"/>
          <w:bCs/>
          <w:color w:val="auto"/>
          <w:szCs w:val="24"/>
        </w:rPr>
        <w:t xml:space="preserve">r. o Planie Strategicznym dla Wspólnej Polityki Rolnej na lata 2023-2027 </w:t>
      </w:r>
      <w:r w:rsidR="00E459DE">
        <w:rPr>
          <w:rFonts w:eastAsia="Times New Roman"/>
          <w:bCs/>
          <w:color w:val="auto"/>
          <w:szCs w:val="24"/>
        </w:rPr>
        <w:br/>
      </w:r>
      <w:r w:rsidRPr="00A32FD2">
        <w:rPr>
          <w:rFonts w:eastAsia="Times New Roman"/>
          <w:bCs/>
          <w:color w:val="auto"/>
          <w:szCs w:val="24"/>
        </w:rPr>
        <w:t xml:space="preserve">(Dz. U. poz. </w:t>
      </w:r>
      <w:r w:rsidRPr="00A32FD2">
        <w:rPr>
          <w:rFonts w:eastAsia="Times New Roman"/>
          <w:color w:val="auto"/>
          <w:szCs w:val="24"/>
        </w:rPr>
        <w:t>412 i 1530</w:t>
      </w:r>
      <w:r w:rsidRPr="00A32FD2">
        <w:rPr>
          <w:rFonts w:eastAsia="Times New Roman"/>
          <w:bCs/>
          <w:color w:val="auto"/>
          <w:szCs w:val="24"/>
        </w:rPr>
        <w:t xml:space="preserve">). </w:t>
      </w:r>
    </w:p>
    <w:p w14:paraId="2E37F320" w14:textId="77777777" w:rsidR="001E5FD0" w:rsidRPr="00A32FD2" w:rsidRDefault="001E5FD0" w:rsidP="001E5FD0">
      <w:pPr>
        <w:spacing w:after="120" w:line="36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8"/>
          <w:szCs w:val="28"/>
        </w:rPr>
      </w:pPr>
      <w:r w:rsidRPr="00A32FD2">
        <w:rPr>
          <w:rFonts w:eastAsia="Times New Roman" w:cs="Times New Roman"/>
          <w:b/>
          <w:bCs/>
          <w:color w:val="auto"/>
          <w:sz w:val="28"/>
          <w:szCs w:val="28"/>
        </w:rPr>
        <w:t>Obowiązywanie wytycznych</w:t>
      </w:r>
    </w:p>
    <w:p w14:paraId="3376CF8B" w14:textId="3F111F9C" w:rsidR="001E5FD0" w:rsidRPr="00A32FD2" w:rsidRDefault="001E5FD0" w:rsidP="001E5FD0">
      <w:pPr>
        <w:spacing w:before="120" w:after="11127" w:line="360" w:lineRule="auto"/>
        <w:ind w:left="0" w:hanging="11"/>
        <w:rPr>
          <w:szCs w:val="24"/>
        </w:rPr>
      </w:pPr>
      <w:r w:rsidRPr="00A32FD2">
        <w:tab/>
      </w:r>
      <w:r w:rsidRPr="00A32FD2">
        <w:rPr>
          <w:szCs w:val="24"/>
        </w:rPr>
        <w:t xml:space="preserve">Niniejsze wytyczne obowiązują od dnia </w:t>
      </w:r>
      <w:del w:id="5" w:author="Zieliński Piotr" w:date="2025-11-25T10:00:00Z" w16du:dateUtc="2025-11-25T09:00:00Z">
        <w:r w:rsidR="007B2BB9" w:rsidDel="00D20B84">
          <w:rPr>
            <w:szCs w:val="24"/>
          </w:rPr>
          <w:delText>1</w:delText>
        </w:r>
        <w:r w:rsidR="00882384" w:rsidDel="00D20B84">
          <w:rPr>
            <w:szCs w:val="24"/>
          </w:rPr>
          <w:delText>8</w:delText>
        </w:r>
        <w:r w:rsidR="00305ED7" w:rsidDel="00D20B84">
          <w:rPr>
            <w:szCs w:val="24"/>
          </w:rPr>
          <w:delText xml:space="preserve"> kwietnia</w:delText>
        </w:r>
        <w:r w:rsidRPr="00A32FD2" w:rsidDel="00D20B84">
          <w:rPr>
            <w:szCs w:val="24"/>
          </w:rPr>
          <w:delText xml:space="preserve"> 2024 r.</w:delText>
        </w:r>
      </w:del>
    </w:p>
    <w:sdt>
      <w:sdtPr>
        <w:rPr>
          <w:rFonts w:ascii="Arial" w:eastAsia="Arial" w:hAnsi="Arial" w:cs="Arial"/>
          <w:color w:val="000000"/>
          <w:sz w:val="24"/>
          <w:szCs w:val="22"/>
        </w:rPr>
        <w:id w:val="2301993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04D4D2" w14:textId="77777777" w:rsidR="001E5FD0" w:rsidRPr="00362091" w:rsidRDefault="001E5FD0" w:rsidP="001E5FD0">
          <w:pPr>
            <w:pStyle w:val="Nagwekspisutreci"/>
            <w:spacing w:after="120"/>
            <w:rPr>
              <w:rFonts w:ascii="Arial" w:hAnsi="Arial" w:cs="Arial"/>
              <w:b/>
              <w:color w:val="auto"/>
            </w:rPr>
          </w:pPr>
          <w:r w:rsidRPr="00A32FD2">
            <w:rPr>
              <w:rFonts w:ascii="Arial" w:hAnsi="Arial" w:cs="Arial"/>
              <w:b/>
              <w:color w:val="auto"/>
            </w:rPr>
            <w:t>Spis treści</w:t>
          </w:r>
        </w:p>
        <w:p w14:paraId="34D429EA" w14:textId="678AB025" w:rsidR="00D20B84" w:rsidRDefault="001E5FD0">
          <w:pPr>
            <w:pStyle w:val="Spistreci1"/>
            <w:rPr>
              <w:ins w:id="6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r w:rsidRPr="00A32FD2">
            <w:fldChar w:fldCharType="begin"/>
          </w:r>
          <w:r w:rsidRPr="00A32FD2">
            <w:instrText xml:space="preserve"> TOC \o "1-3" \h \z \u </w:instrText>
          </w:r>
          <w:r w:rsidRPr="00A32FD2">
            <w:fldChar w:fldCharType="separate"/>
          </w:r>
          <w:ins w:id="7" w:author="Zieliński Piotr" w:date="2025-11-25T09:55:00Z" w16du:dateUtc="2025-11-25T08:55:00Z">
            <w:r w:rsidR="00D20B84" w:rsidRPr="00BB08B1">
              <w:rPr>
                <w:rStyle w:val="Hipercze"/>
                <w:noProof/>
              </w:rPr>
              <w:fldChar w:fldCharType="begin"/>
            </w:r>
            <w:r w:rsidR="00D20B84" w:rsidRPr="00BB08B1">
              <w:rPr>
                <w:rStyle w:val="Hipercze"/>
                <w:noProof/>
              </w:rPr>
              <w:instrText xml:space="preserve"> </w:instrText>
            </w:r>
            <w:r w:rsidR="00D20B84">
              <w:rPr>
                <w:noProof/>
              </w:rPr>
              <w:instrText>HYPERLINK \l "_Toc214956970"</w:instrText>
            </w:r>
            <w:r w:rsidR="00D20B84" w:rsidRPr="00BB08B1">
              <w:rPr>
                <w:rStyle w:val="Hipercze"/>
                <w:noProof/>
              </w:rPr>
              <w:instrText xml:space="preserve"> </w:instrText>
            </w:r>
            <w:r w:rsidR="00D20B84" w:rsidRPr="00BB08B1">
              <w:rPr>
                <w:rStyle w:val="Hipercze"/>
                <w:noProof/>
              </w:rPr>
            </w:r>
            <w:r w:rsidR="00D20B84" w:rsidRPr="00BB08B1">
              <w:rPr>
                <w:rStyle w:val="Hipercze"/>
                <w:noProof/>
              </w:rPr>
              <w:fldChar w:fldCharType="separate"/>
            </w:r>
            <w:r w:rsidR="00D20B84" w:rsidRPr="00BB08B1">
              <w:rPr>
                <w:rStyle w:val="Hipercze"/>
                <w:noProof/>
              </w:rPr>
              <w:t>I. Słownik pojęć</w:t>
            </w:r>
            <w:r w:rsidR="00D20B84">
              <w:rPr>
                <w:noProof/>
                <w:webHidden/>
              </w:rPr>
              <w:tab/>
            </w:r>
            <w:r w:rsidR="00D20B84">
              <w:rPr>
                <w:noProof/>
                <w:webHidden/>
              </w:rPr>
              <w:fldChar w:fldCharType="begin"/>
            </w:r>
            <w:r w:rsidR="00D20B84">
              <w:rPr>
                <w:noProof/>
                <w:webHidden/>
              </w:rPr>
              <w:instrText xml:space="preserve"> PAGEREF _Toc214956970 \h </w:instrText>
            </w:r>
          </w:ins>
          <w:r w:rsidR="00D20B84">
            <w:rPr>
              <w:noProof/>
              <w:webHidden/>
            </w:rPr>
          </w:r>
          <w:ins w:id="8" w:author="Zieliński Piotr" w:date="2025-11-25T09:55:00Z" w16du:dateUtc="2025-11-25T08:55:00Z">
            <w:r w:rsidR="00D20B84">
              <w:rPr>
                <w:noProof/>
                <w:webHidden/>
              </w:rPr>
              <w:fldChar w:fldCharType="separate"/>
            </w:r>
            <w:r w:rsidR="00D20B84">
              <w:rPr>
                <w:noProof/>
                <w:webHidden/>
              </w:rPr>
              <w:t>4</w:t>
            </w:r>
            <w:r w:rsidR="00D20B84">
              <w:rPr>
                <w:noProof/>
                <w:webHidden/>
              </w:rPr>
              <w:fldChar w:fldCharType="end"/>
            </w:r>
            <w:r w:rsidR="00D20B84" w:rsidRPr="00BB08B1">
              <w:rPr>
                <w:rStyle w:val="Hipercze"/>
                <w:noProof/>
              </w:rPr>
              <w:fldChar w:fldCharType="end"/>
            </w:r>
          </w:ins>
        </w:p>
        <w:p w14:paraId="4A58CDC0" w14:textId="2EE596CF" w:rsidR="00D20B84" w:rsidRDefault="00D20B84">
          <w:pPr>
            <w:pStyle w:val="Spistreci1"/>
            <w:rPr>
              <w:ins w:id="9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10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"_Toc214956971"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II. Wykaz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_Toc214956971 \h </w:instrText>
            </w:r>
          </w:ins>
          <w:r>
            <w:rPr>
              <w:noProof/>
              <w:webHidden/>
            </w:rPr>
          </w:r>
          <w:ins w:id="11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4BDA0D20" w14:textId="35AF419F" w:rsidR="00D20B84" w:rsidRDefault="00D20B84">
          <w:pPr>
            <w:pStyle w:val="Spistreci1"/>
            <w:rPr>
              <w:ins w:id="1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13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"_Toc214956972"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III. 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_Toc214956972 \h </w:instrText>
            </w:r>
          </w:ins>
          <w:r>
            <w:rPr>
              <w:noProof/>
              <w:webHidden/>
            </w:rPr>
          </w:r>
          <w:ins w:id="14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07365E51" w14:textId="6FB09F27" w:rsidR="00D20B84" w:rsidRDefault="00D20B84">
          <w:pPr>
            <w:pStyle w:val="Spistreci1"/>
            <w:rPr>
              <w:ins w:id="15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16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"_Toc214956973"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IV.</w:t>
            </w:r>
            <w:r w:rsidRPr="00BB08B1">
              <w:rPr>
                <w:rStyle w:val="Hipercze"/>
                <w:noProof/>
                <w:spacing w:val="-14"/>
                <w:w w:val="5"/>
              </w:rPr>
              <w:t xml:space="preserve"> </w:t>
            </w:r>
            <w:r w:rsidRPr="00BB08B1">
              <w:rPr>
                <w:rStyle w:val="Hipercze"/>
                <w:noProof/>
              </w:rPr>
              <w:t>Zakres wymaganych danych oraz sposoby ich zapewniania i przekazywania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_Toc214956973 \h </w:instrText>
            </w:r>
          </w:ins>
          <w:r>
            <w:rPr>
              <w:noProof/>
              <w:webHidden/>
            </w:rPr>
          </w:r>
          <w:ins w:id="17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4BCD0D29" w14:textId="726CFBC7" w:rsidR="00D20B84" w:rsidRDefault="00D20B84">
          <w:pPr>
            <w:pStyle w:val="Spistreci2"/>
            <w:tabs>
              <w:tab w:val="right" w:leader="dot" w:pos="9060"/>
            </w:tabs>
            <w:rPr>
              <w:ins w:id="18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19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"_Toc214956974"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IV.1. Podstawowe dane finansowo-ilościowe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_Toc214956974 \h </w:instrText>
            </w:r>
          </w:ins>
          <w:r>
            <w:rPr>
              <w:noProof/>
              <w:webHidden/>
            </w:rPr>
          </w:r>
          <w:ins w:id="20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147EBF87" w14:textId="63F9F6A4" w:rsidR="00D20B84" w:rsidRDefault="00D20B84">
          <w:pPr>
            <w:pStyle w:val="Spistreci2"/>
            <w:tabs>
              <w:tab w:val="right" w:leader="dot" w:pos="9060"/>
            </w:tabs>
            <w:rPr>
              <w:ins w:id="21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22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"_Toc214956975"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IV.2. Dane dotyczące efektów realizacji PS WPR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_Toc214956975 \h </w:instrText>
            </w:r>
          </w:ins>
          <w:r>
            <w:rPr>
              <w:noProof/>
              <w:webHidden/>
            </w:rPr>
          </w:r>
          <w:ins w:id="23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5D866B84" w14:textId="1D9D8D30" w:rsidR="00D20B84" w:rsidRDefault="00D20B84">
          <w:pPr>
            <w:pStyle w:val="Spistreci2"/>
            <w:tabs>
              <w:tab w:val="right" w:leader="dot" w:pos="9060"/>
            </w:tabs>
            <w:rPr>
              <w:ins w:id="24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25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"_Toc214956976"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IV.3. Dane dotyczące postępów realizacji wskaźników rezultatu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_Toc214956976 \h </w:instrText>
            </w:r>
          </w:ins>
          <w:r>
            <w:rPr>
              <w:noProof/>
              <w:webHidden/>
            </w:rPr>
          </w:r>
          <w:ins w:id="26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08D7A01E" w14:textId="2AE0423E" w:rsidR="00D20B84" w:rsidRDefault="00D20B84">
          <w:pPr>
            <w:pStyle w:val="Spistreci2"/>
            <w:tabs>
              <w:tab w:val="right" w:leader="dot" w:pos="9060"/>
            </w:tabs>
            <w:rPr>
              <w:ins w:id="27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28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"_Toc214956977"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IV.4. Dane obejmujące zmienne dotyczące operacji / beneficjentów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_Toc214956977 \h </w:instrText>
            </w:r>
          </w:ins>
          <w:r>
            <w:rPr>
              <w:noProof/>
              <w:webHidden/>
            </w:rPr>
          </w:r>
          <w:ins w:id="29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5326475C" w14:textId="2F637FF9" w:rsidR="00D20B84" w:rsidRDefault="00D20B84">
          <w:pPr>
            <w:pStyle w:val="Spistreci1"/>
            <w:rPr>
              <w:ins w:id="30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31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"_Toc214956978"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1. Dane dla interwencji I.6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_Toc214956978 \h </w:instrText>
            </w:r>
          </w:ins>
          <w:r>
            <w:rPr>
              <w:noProof/>
              <w:webHidden/>
            </w:rPr>
          </w:r>
          <w:ins w:id="32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7E8C718E" w14:textId="590D72AD" w:rsidR="00D20B84" w:rsidRDefault="00D20B84">
          <w:pPr>
            <w:pStyle w:val="Spistreci1"/>
            <w:rPr>
              <w:ins w:id="33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34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"_Toc214956979"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2. Dane dla interwencji I.7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_Toc214956979 \h </w:instrText>
            </w:r>
          </w:ins>
          <w:r>
            <w:rPr>
              <w:noProof/>
              <w:webHidden/>
            </w:rPr>
          </w:r>
          <w:ins w:id="35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6CED4C52" w14:textId="24087731" w:rsidR="00D20B84" w:rsidRDefault="00D20B84">
          <w:pPr>
            <w:pStyle w:val="Spistreci1"/>
            <w:rPr>
              <w:ins w:id="36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37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"_Toc214956980"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3. Dane dla interwencji I.10.6.1, I.10.7.1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_Toc214956980 \h </w:instrText>
            </w:r>
          </w:ins>
          <w:r>
            <w:rPr>
              <w:noProof/>
              <w:webHidden/>
            </w:rPr>
          </w:r>
          <w:ins w:id="38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6695C9D1" w14:textId="42DD3149" w:rsidR="00D20B84" w:rsidRDefault="00D20B84">
          <w:pPr>
            <w:pStyle w:val="Spistreci1"/>
            <w:rPr>
              <w:ins w:id="39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40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"_Toc214956981"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4. Dane dla interwencji I.13.2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_Toc214956981 \h </w:instrText>
            </w:r>
          </w:ins>
          <w:r>
            <w:rPr>
              <w:noProof/>
              <w:webHidden/>
            </w:rPr>
          </w:r>
          <w:ins w:id="41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1B6C43A6" w14:textId="585F6167" w:rsidR="00D20B84" w:rsidRDefault="00D20B84">
          <w:pPr>
            <w:pStyle w:val="Spistreci1"/>
            <w:rPr>
              <w:ins w:id="4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43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"_Toc214956982"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5. Dane dla interwencji I.13.3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_Toc214956982 \h </w:instrText>
            </w:r>
          </w:ins>
          <w:r>
            <w:rPr>
              <w:noProof/>
              <w:webHidden/>
            </w:rPr>
          </w:r>
          <w:ins w:id="44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236C0049" w14:textId="528E30D7" w:rsidR="00D20B84" w:rsidRDefault="00D20B84">
          <w:pPr>
            <w:pStyle w:val="Spistreci1"/>
            <w:rPr>
              <w:ins w:id="45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46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"_Toc214956983"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6. Dane dla interwencji I.14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_Toc214956983 \h </w:instrText>
            </w:r>
          </w:ins>
          <w:r>
            <w:rPr>
              <w:noProof/>
              <w:webHidden/>
            </w:rPr>
          </w:r>
          <w:ins w:id="47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0153C737" w14:textId="45D97635" w:rsidR="00D20B84" w:rsidRDefault="00D20B84">
          <w:pPr>
            <w:pStyle w:val="Spistreci1"/>
            <w:rPr>
              <w:ins w:id="48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49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"_Toc214956984"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7. Dane dla instrumentów finansowych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_Toc214956984 \h </w:instrText>
            </w:r>
          </w:ins>
          <w:r>
            <w:rPr>
              <w:noProof/>
              <w:webHidden/>
            </w:rPr>
          </w:r>
          <w:ins w:id="50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060E4287" w14:textId="75960FA5" w:rsidR="00D20B84" w:rsidRDefault="00D20B84">
          <w:pPr>
            <w:pStyle w:val="Spistreci1"/>
            <w:rPr>
              <w:ins w:id="51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52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"_Toc214956985"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8. Dane dla interwencji I.10.8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_Toc214956985 \h </w:instrText>
            </w:r>
          </w:ins>
          <w:r>
            <w:rPr>
              <w:noProof/>
              <w:webHidden/>
            </w:rPr>
          </w:r>
          <w:ins w:id="53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6C1AFBB3" w14:textId="5F72A8BD" w:rsidR="00D20B84" w:rsidRDefault="00D20B84">
          <w:pPr>
            <w:pStyle w:val="Spistreci1"/>
            <w:rPr>
              <w:ins w:id="54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55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"_Toc214956986"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9. Dane dla interwencji I.13.1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_Toc214956986 \h </w:instrText>
            </w:r>
          </w:ins>
          <w:r>
            <w:rPr>
              <w:noProof/>
              <w:webHidden/>
            </w:rPr>
          </w:r>
          <w:ins w:id="56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6236F260" w14:textId="04A8044E" w:rsidR="00D20B84" w:rsidRDefault="00D20B84">
          <w:pPr>
            <w:pStyle w:val="Spistreci1"/>
            <w:rPr>
              <w:ins w:id="57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kern w:val="2"/>
              <w:szCs w:val="24"/>
              <w14:ligatures w14:val="standardContextual"/>
            </w:rPr>
          </w:pPr>
          <w:ins w:id="58" w:author="Zieliński Piotr" w:date="2025-11-25T09:55:00Z" w16du:dateUtc="2025-11-25T08:55:00Z">
            <w:r w:rsidRPr="00BB08B1">
              <w:rPr>
                <w:rStyle w:val="Hipercze"/>
                <w:noProof/>
              </w:rPr>
              <w:fldChar w:fldCharType="begin"/>
            </w:r>
            <w:r w:rsidRPr="00BB08B1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"_Toc214956987"</w:instrText>
            </w:r>
            <w:r w:rsidRPr="00BB08B1">
              <w:rPr>
                <w:rStyle w:val="Hipercze"/>
                <w:noProof/>
              </w:rPr>
              <w:instrText xml:space="preserve"> </w:instrText>
            </w:r>
            <w:r w:rsidRPr="00BB08B1">
              <w:rPr>
                <w:rStyle w:val="Hipercze"/>
                <w:noProof/>
              </w:rPr>
            </w:r>
            <w:r w:rsidRPr="00BB08B1">
              <w:rPr>
                <w:rStyle w:val="Hipercze"/>
                <w:noProof/>
              </w:rPr>
              <w:fldChar w:fldCharType="separate"/>
            </w:r>
            <w:r w:rsidRPr="00BB08B1">
              <w:rPr>
                <w:rStyle w:val="Hipercze"/>
                <w:noProof/>
              </w:rPr>
              <w:t>Załącznik 10. Dane dla interwencji I.13.4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_Toc214956987 \h </w:instrText>
            </w:r>
          </w:ins>
          <w:r>
            <w:rPr>
              <w:noProof/>
              <w:webHidden/>
            </w:rPr>
          </w:r>
          <w:ins w:id="59" w:author="Zieliński Piotr" w:date="2025-11-25T09:55:00Z" w16du:dateUtc="2025-11-25T08:55:00Z"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BB08B1">
              <w:rPr>
                <w:rStyle w:val="Hipercze"/>
                <w:noProof/>
              </w:rPr>
              <w:fldChar w:fldCharType="end"/>
            </w:r>
          </w:ins>
        </w:p>
        <w:p w14:paraId="43AE946A" w14:textId="70FD407D" w:rsidR="00882384" w:rsidDel="00D20B84" w:rsidRDefault="00882384">
          <w:pPr>
            <w:pStyle w:val="Spistreci1"/>
            <w:rPr>
              <w:del w:id="60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61" w:author="Zieliński Piotr" w:date="2025-11-25T09:55:00Z" w16du:dateUtc="2025-11-25T08:55:00Z">
            <w:r w:rsidRPr="00E72353" w:rsidDel="00D20B84">
              <w:delText>I. Słownik pojęć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4</w:delText>
            </w:r>
          </w:del>
        </w:p>
        <w:p w14:paraId="1B807436" w14:textId="541DF254" w:rsidR="00882384" w:rsidDel="00D20B84" w:rsidRDefault="00882384">
          <w:pPr>
            <w:pStyle w:val="Spistreci1"/>
            <w:rPr>
              <w:del w:id="6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63" w:author="Zieliński Piotr" w:date="2025-11-25T09:55:00Z" w16du:dateUtc="2025-11-25T08:55:00Z">
            <w:r w:rsidRPr="00E72353" w:rsidDel="00D20B84">
              <w:delText>II. Wykaz skrótów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4</w:delText>
            </w:r>
          </w:del>
        </w:p>
        <w:p w14:paraId="29F6FCF5" w14:textId="53EF59BF" w:rsidR="00882384" w:rsidDel="00D20B84" w:rsidRDefault="00882384">
          <w:pPr>
            <w:pStyle w:val="Spistreci1"/>
            <w:rPr>
              <w:del w:id="64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65" w:author="Zieliński Piotr" w:date="2025-11-25T09:55:00Z" w16du:dateUtc="2025-11-25T08:55:00Z">
            <w:r w:rsidRPr="00E72353" w:rsidDel="00D20B84">
              <w:delText>III. Informacje ogólne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5</w:delText>
            </w:r>
          </w:del>
        </w:p>
        <w:p w14:paraId="03530578" w14:textId="2C2C98D1" w:rsidR="00882384" w:rsidDel="00D20B84" w:rsidRDefault="00882384">
          <w:pPr>
            <w:pStyle w:val="Spistreci1"/>
            <w:rPr>
              <w:del w:id="66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67" w:author="Zieliński Piotr" w:date="2025-11-25T09:55:00Z" w16du:dateUtc="2025-11-25T08:55:00Z">
            <w:r w:rsidRPr="00E72353" w:rsidDel="00D20B84">
              <w:delText>IV.</w:delText>
            </w:r>
            <w:r w:rsidRPr="00D20B84" w:rsidDel="00D20B84">
              <w:rPr>
                <w:rPrChange w:id="68" w:author="Zieliński Piotr" w:date="2025-11-25T09:55:00Z" w16du:dateUtc="2025-11-25T08:55:00Z">
                  <w:rPr>
                    <w:rStyle w:val="Hipercze"/>
                    <w:noProof/>
                    <w:spacing w:val="-14"/>
                    <w:w w:val="5"/>
                  </w:rPr>
                </w:rPrChange>
              </w:rPr>
              <w:delText xml:space="preserve"> </w:delText>
            </w:r>
            <w:r w:rsidRPr="00D20B84" w:rsidDel="00D20B84">
              <w:rPr>
                <w:rPrChange w:id="69" w:author="Zieliński Piotr" w:date="2025-11-25T09:55:00Z" w16du:dateUtc="2025-11-25T08:55:00Z">
                  <w:rPr>
                    <w:rStyle w:val="Hipercze"/>
                    <w:noProof/>
                  </w:rPr>
                </w:rPrChange>
              </w:rPr>
              <w:delText>Zakres wymaganych danych oraz sposoby ich zapewniania i przekazywania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5</w:delText>
            </w:r>
          </w:del>
        </w:p>
        <w:p w14:paraId="2305847E" w14:textId="5DDDB767" w:rsidR="00882384" w:rsidDel="00D20B84" w:rsidRDefault="00882384">
          <w:pPr>
            <w:pStyle w:val="Spistreci2"/>
            <w:tabs>
              <w:tab w:val="right" w:leader="dot" w:pos="9060"/>
            </w:tabs>
            <w:rPr>
              <w:del w:id="70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71" w:author="Zieliński Piotr" w:date="2025-11-25T09:55:00Z" w16du:dateUtc="2025-11-25T08:55:00Z">
            <w:r w:rsidRPr="00E72353" w:rsidDel="00D20B84">
              <w:delText>IV.1. Podstawowe dane finansowo-ilościowe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6</w:delText>
            </w:r>
          </w:del>
        </w:p>
        <w:p w14:paraId="25B89C96" w14:textId="1BA37501" w:rsidR="00882384" w:rsidDel="00D20B84" w:rsidRDefault="00882384">
          <w:pPr>
            <w:pStyle w:val="Spistreci2"/>
            <w:tabs>
              <w:tab w:val="right" w:leader="dot" w:pos="9060"/>
            </w:tabs>
            <w:rPr>
              <w:del w:id="7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73" w:author="Zieliński Piotr" w:date="2025-11-25T09:55:00Z" w16du:dateUtc="2025-11-25T08:55:00Z">
            <w:r w:rsidRPr="00E72353" w:rsidDel="00D20B84">
              <w:delText>IV.2. Dane dotyczące efektów realizacji PS WPR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8</w:delText>
            </w:r>
          </w:del>
        </w:p>
        <w:p w14:paraId="365BE38F" w14:textId="2F5356BA" w:rsidR="00882384" w:rsidDel="00D20B84" w:rsidRDefault="00882384">
          <w:pPr>
            <w:pStyle w:val="Spistreci2"/>
            <w:tabs>
              <w:tab w:val="right" w:leader="dot" w:pos="9060"/>
            </w:tabs>
            <w:rPr>
              <w:del w:id="74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75" w:author="Zieliński Piotr" w:date="2025-11-25T09:55:00Z" w16du:dateUtc="2025-11-25T08:55:00Z">
            <w:r w:rsidRPr="00E72353" w:rsidDel="00D20B84">
              <w:delText>IV.3. Dane dotyczące postępów realizacji wskaźników rezultatu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9</w:delText>
            </w:r>
          </w:del>
        </w:p>
        <w:p w14:paraId="7E35C035" w14:textId="719FAC25" w:rsidR="00882384" w:rsidDel="00D20B84" w:rsidRDefault="00882384">
          <w:pPr>
            <w:pStyle w:val="Spistreci2"/>
            <w:tabs>
              <w:tab w:val="right" w:leader="dot" w:pos="9060"/>
            </w:tabs>
            <w:rPr>
              <w:del w:id="76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77" w:author="Zieliński Piotr" w:date="2025-11-25T09:55:00Z" w16du:dateUtc="2025-11-25T08:55:00Z">
            <w:r w:rsidRPr="00E72353" w:rsidDel="00D20B84">
              <w:delText>IV.4. Dane obejmujące zmienne dotyczące operacji / beneficjentów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9</w:delText>
            </w:r>
          </w:del>
        </w:p>
        <w:p w14:paraId="6F1BBA98" w14:textId="36ECC617" w:rsidR="00882384" w:rsidDel="00D20B84" w:rsidRDefault="00882384">
          <w:pPr>
            <w:pStyle w:val="Spistreci1"/>
            <w:rPr>
              <w:del w:id="78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79" w:author="Zieliński Piotr" w:date="2025-11-25T09:55:00Z" w16du:dateUtc="2025-11-25T08:55:00Z">
            <w:r w:rsidRPr="00E72353" w:rsidDel="00D20B84">
              <w:delText>Załącznik 1. Dane dla interwencji I.6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15D2577A" w14:textId="2DF91D13" w:rsidR="00882384" w:rsidDel="00D20B84" w:rsidRDefault="00882384">
          <w:pPr>
            <w:pStyle w:val="Spistreci1"/>
            <w:rPr>
              <w:del w:id="80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81" w:author="Zieliński Piotr" w:date="2025-11-25T09:55:00Z" w16du:dateUtc="2025-11-25T08:55:00Z">
            <w:r w:rsidRPr="00E72353" w:rsidDel="00D20B84">
              <w:lastRenderedPageBreak/>
              <w:delText>Załącznik 2. Dane dla interwencji I.7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41729958" w14:textId="212C8CDE" w:rsidR="00882384" w:rsidDel="00D20B84" w:rsidRDefault="00882384">
          <w:pPr>
            <w:pStyle w:val="Spistreci1"/>
            <w:rPr>
              <w:del w:id="8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83" w:author="Zieliński Piotr" w:date="2025-11-25T09:55:00Z" w16du:dateUtc="2025-11-25T08:55:00Z">
            <w:r w:rsidRPr="00E72353" w:rsidDel="00D20B84">
              <w:delText>Załącznik 3. Dane dla interwencji I.10.6.1, I.10.7.1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64719D62" w14:textId="04AAD77B" w:rsidR="00882384" w:rsidDel="00D20B84" w:rsidRDefault="00882384">
          <w:pPr>
            <w:pStyle w:val="Spistreci1"/>
            <w:rPr>
              <w:del w:id="84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85" w:author="Zieliński Piotr" w:date="2025-11-25T09:55:00Z" w16du:dateUtc="2025-11-25T08:55:00Z">
            <w:r w:rsidRPr="00E72353" w:rsidDel="00D20B84">
              <w:delText>Załącznik 4. Dane dla interwencji I.13.2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75AF9F53" w14:textId="78465C88" w:rsidR="00882384" w:rsidDel="00D20B84" w:rsidRDefault="00882384">
          <w:pPr>
            <w:pStyle w:val="Spistreci1"/>
            <w:rPr>
              <w:del w:id="86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87" w:author="Zieliński Piotr" w:date="2025-11-25T09:55:00Z" w16du:dateUtc="2025-11-25T08:55:00Z">
            <w:r w:rsidRPr="00E72353" w:rsidDel="00D20B84">
              <w:delText>Załącznik 5. Dane dla interwencji I.13.3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6D80347A" w14:textId="4D367C43" w:rsidR="00882384" w:rsidDel="00D20B84" w:rsidRDefault="00882384">
          <w:pPr>
            <w:pStyle w:val="Spistreci1"/>
            <w:rPr>
              <w:del w:id="88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89" w:author="Zieliński Piotr" w:date="2025-11-25T09:55:00Z" w16du:dateUtc="2025-11-25T08:55:00Z">
            <w:r w:rsidRPr="00E72353" w:rsidDel="00D20B84">
              <w:delText>Załącznik 6. Dane dla interwencji I.14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6A6A19F0" w14:textId="20930175" w:rsidR="00882384" w:rsidDel="00D20B84" w:rsidRDefault="00882384">
          <w:pPr>
            <w:pStyle w:val="Spistreci1"/>
            <w:rPr>
              <w:del w:id="90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91" w:author="Zieliński Piotr" w:date="2025-11-25T09:55:00Z" w16du:dateUtc="2025-11-25T08:55:00Z">
            <w:r w:rsidRPr="00E72353" w:rsidDel="00D20B84">
              <w:delText>Załącznik 7. Dane dla instrumentów finansowych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03720281" w14:textId="39CD5AFA" w:rsidR="00882384" w:rsidDel="00D20B84" w:rsidRDefault="00882384">
          <w:pPr>
            <w:pStyle w:val="Spistreci1"/>
            <w:rPr>
              <w:del w:id="92" w:author="Zieliński Piotr" w:date="2025-11-25T09:55:00Z" w16du:dateUtc="2025-11-25T08:55:00Z"/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del w:id="93" w:author="Zieliński Piotr" w:date="2025-11-25T09:55:00Z" w16du:dateUtc="2025-11-25T08:55:00Z">
            <w:r w:rsidRPr="00E72353" w:rsidDel="00D20B84">
              <w:delText>Załącznik 8. Dane dla innych interwencji</w:delText>
            </w:r>
            <w:r w:rsidDel="00D20B84">
              <w:rPr>
                <w:noProof/>
                <w:webHidden/>
              </w:rPr>
              <w:tab/>
            </w:r>
            <w:r w:rsidR="003F53A2" w:rsidDel="00D20B84">
              <w:rPr>
                <w:noProof/>
                <w:webHidden/>
              </w:rPr>
              <w:delText>11</w:delText>
            </w:r>
          </w:del>
        </w:p>
        <w:p w14:paraId="1714F022" w14:textId="5D5C9435" w:rsidR="001E5FD0" w:rsidRPr="00A32FD2" w:rsidRDefault="001E5FD0" w:rsidP="001E5FD0">
          <w:r w:rsidRPr="00A32FD2">
            <w:rPr>
              <w:b/>
              <w:bCs/>
            </w:rPr>
            <w:fldChar w:fldCharType="end"/>
          </w:r>
        </w:p>
      </w:sdtContent>
    </w:sdt>
    <w:p w14:paraId="194D0160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3A3A7C1E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70B8663C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6D36F5BE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707E743B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3E3DDF2A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66A71F1A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34612846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0E52DAA0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1B99F3C2" w14:textId="77777777" w:rsidR="001E5FD0" w:rsidRPr="00A32FD2" w:rsidRDefault="001E5FD0" w:rsidP="001E5FD0">
      <w:pPr>
        <w:spacing w:after="203" w:line="259" w:lineRule="auto"/>
        <w:ind w:left="0" w:firstLine="0"/>
        <w:rPr>
          <w:b/>
          <w:szCs w:val="24"/>
        </w:rPr>
      </w:pPr>
    </w:p>
    <w:p w14:paraId="7C2925D3" w14:textId="77777777" w:rsidR="001E5FD0" w:rsidRPr="00A32FD2" w:rsidRDefault="001E5FD0" w:rsidP="001E5FD0">
      <w:pPr>
        <w:pStyle w:val="Nagwek1"/>
        <w:jc w:val="both"/>
      </w:pPr>
      <w:bookmarkStart w:id="94" w:name="_Toc119924551"/>
      <w:bookmarkStart w:id="95" w:name="_Toc214956970"/>
      <w:r w:rsidRPr="00A32FD2">
        <w:t>I. Słownik pojęć</w:t>
      </w:r>
      <w:bookmarkEnd w:id="94"/>
      <w:bookmarkEnd w:id="95"/>
    </w:p>
    <w:p w14:paraId="519D1360" w14:textId="77777777" w:rsidR="001E5FD0" w:rsidRPr="00A32FD2" w:rsidRDefault="001E5FD0" w:rsidP="001E5FD0">
      <w:pPr>
        <w:spacing w:after="120" w:line="360" w:lineRule="auto"/>
        <w:ind w:left="11" w:hanging="11"/>
        <w:jc w:val="both"/>
        <w:rPr>
          <w:bCs/>
          <w:color w:val="auto"/>
        </w:rPr>
      </w:pPr>
      <w:r w:rsidRPr="00A32FD2">
        <w:rPr>
          <w:b/>
          <w:bCs/>
          <w:color w:val="auto"/>
        </w:rPr>
        <w:t xml:space="preserve">cele pośrednie, cele końcowe </w:t>
      </w:r>
      <w:r w:rsidRPr="00A32FD2">
        <w:rPr>
          <w:bCs/>
          <w:color w:val="auto"/>
        </w:rPr>
        <w:t xml:space="preserve">– wartości docelowe wskaźników rezultatu, ustalone w </w:t>
      </w:r>
      <w:r w:rsidRPr="00A32FD2">
        <w:t>Planie Strategicznym dla Wspólnej Polityki Rolnej na lata 2023-2027</w:t>
      </w:r>
    </w:p>
    <w:p w14:paraId="11FD304E" w14:textId="77777777" w:rsidR="001E5FD0" w:rsidRPr="00A32FD2" w:rsidRDefault="001E5FD0" w:rsidP="001E5FD0">
      <w:pPr>
        <w:spacing w:after="120" w:line="360" w:lineRule="auto"/>
        <w:ind w:left="11" w:hanging="11"/>
        <w:jc w:val="both"/>
        <w:rPr>
          <w:bCs/>
          <w:color w:val="auto"/>
        </w:rPr>
      </w:pPr>
      <w:r w:rsidRPr="00A32FD2">
        <w:rPr>
          <w:b/>
          <w:bCs/>
          <w:color w:val="auto"/>
        </w:rPr>
        <w:t>system</w:t>
      </w:r>
      <w:r w:rsidRPr="00362091">
        <w:rPr>
          <w:b/>
          <w:bCs/>
          <w:color w:val="auto"/>
        </w:rPr>
        <w:t>y</w:t>
      </w:r>
      <w:r w:rsidRPr="00A32FD2">
        <w:rPr>
          <w:b/>
          <w:bCs/>
          <w:color w:val="auto"/>
        </w:rPr>
        <w:t xml:space="preserve"> teleinformatyczn</w:t>
      </w:r>
      <w:r w:rsidRPr="00362091">
        <w:rPr>
          <w:b/>
          <w:bCs/>
          <w:color w:val="auto"/>
        </w:rPr>
        <w:t>e</w:t>
      </w:r>
      <w:r w:rsidRPr="00A32FD2">
        <w:rPr>
          <w:b/>
          <w:bCs/>
          <w:color w:val="auto"/>
        </w:rPr>
        <w:t xml:space="preserve"> </w:t>
      </w:r>
      <w:r w:rsidRPr="00A32FD2">
        <w:rPr>
          <w:bCs/>
          <w:color w:val="auto"/>
        </w:rPr>
        <w:t xml:space="preserve">– systemy </w:t>
      </w:r>
      <w:r w:rsidRPr="00A32FD2">
        <w:t>informatyczn</w:t>
      </w:r>
      <w:r w:rsidRPr="00362091">
        <w:t>e</w:t>
      </w:r>
      <w:r w:rsidRPr="00A32FD2">
        <w:t xml:space="preserve"> ARiMR, </w:t>
      </w:r>
      <w:r w:rsidRPr="00362091">
        <w:t xml:space="preserve">służące do wdrażania </w:t>
      </w:r>
      <w:r w:rsidRPr="00A32FD2">
        <w:t xml:space="preserve"> PS WPR, w tym rejestrowania i przechowywania informacji na temat wdrażania PS WPR</w:t>
      </w:r>
    </w:p>
    <w:p w14:paraId="3932DF6D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  <w:color w:val="auto"/>
        </w:rPr>
        <w:t>rok budżetowy</w:t>
      </w:r>
      <w:r w:rsidRPr="00A32FD2">
        <w:t xml:space="preserve"> – rolniczy rok budżetowy określony w art. 35 rozporządzenia 2021/2116; rok budżetowy N rozpoczyna się 16 października roku N-1 i kończy się 15 października roku N</w:t>
      </w:r>
    </w:p>
    <w:p w14:paraId="6FB23030" w14:textId="77777777" w:rsidR="001E5FD0" w:rsidRPr="00A32FD2" w:rsidRDefault="001E5FD0" w:rsidP="001E5FD0">
      <w:pPr>
        <w:spacing w:after="120" w:line="360" w:lineRule="auto"/>
        <w:ind w:left="11" w:hanging="11"/>
        <w:jc w:val="both"/>
        <w:rPr>
          <w:b/>
          <w:sz w:val="32"/>
        </w:rPr>
      </w:pPr>
      <w:r w:rsidRPr="00A32FD2">
        <w:rPr>
          <w:b/>
          <w:bCs/>
          <w:color w:val="auto"/>
        </w:rPr>
        <w:lastRenderedPageBreak/>
        <w:t xml:space="preserve">słownik efektów rzeczowych </w:t>
      </w:r>
      <w:r w:rsidRPr="00A32FD2">
        <w:rPr>
          <w:bCs/>
          <w:color w:val="auto"/>
        </w:rPr>
        <w:t xml:space="preserve">– ujednolicony katalog efektów rzeczowych interwencji realizowanych w ramach </w:t>
      </w:r>
      <w:bookmarkStart w:id="96" w:name="_Toc119924552"/>
      <w:bookmarkStart w:id="97" w:name="_Toc122006646"/>
      <w:r w:rsidRPr="00A32FD2">
        <w:t>PS WPR</w:t>
      </w:r>
    </w:p>
    <w:p w14:paraId="21EF883E" w14:textId="77777777" w:rsidR="001E5FD0" w:rsidRPr="00A32FD2" w:rsidRDefault="001E5FD0" w:rsidP="001E5FD0">
      <w:pPr>
        <w:pStyle w:val="Nagwek1"/>
        <w:jc w:val="both"/>
      </w:pPr>
    </w:p>
    <w:p w14:paraId="7D4A6E17" w14:textId="77777777" w:rsidR="001E5FD0" w:rsidRPr="00A32FD2" w:rsidRDefault="001E5FD0" w:rsidP="001E5FD0">
      <w:pPr>
        <w:pStyle w:val="Nagwek1"/>
        <w:jc w:val="both"/>
      </w:pPr>
      <w:bookmarkStart w:id="98" w:name="_Toc214956971"/>
      <w:r w:rsidRPr="00A32FD2">
        <w:t>II. Wykaz skrótów</w:t>
      </w:r>
      <w:bookmarkEnd w:id="98"/>
    </w:p>
    <w:p w14:paraId="2B6E51B5" w14:textId="77777777" w:rsidR="001E5FD0" w:rsidRPr="00A32FD2" w:rsidRDefault="001E5FD0" w:rsidP="001E5FD0">
      <w:pPr>
        <w:spacing w:after="120" w:line="360" w:lineRule="auto"/>
        <w:ind w:left="0" w:firstLine="0"/>
        <w:jc w:val="both"/>
      </w:pPr>
      <w:r w:rsidRPr="00A32FD2">
        <w:rPr>
          <w:b/>
          <w:bCs/>
        </w:rPr>
        <w:t>ARiMR</w:t>
      </w:r>
      <w:r w:rsidRPr="00A32FD2">
        <w:t xml:space="preserve"> – Agencja Restrukturyzacji i Modernizacji Rolnictwa</w:t>
      </w:r>
    </w:p>
    <w:p w14:paraId="42414F37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EFRROW</w:t>
      </w:r>
      <w:r w:rsidRPr="00A32FD2">
        <w:t xml:space="preserve"> – Europejski Fundusz Rolny na rzecz Rozwoju Obszarów Wiejskich</w:t>
      </w:r>
    </w:p>
    <w:p w14:paraId="5E88CF3D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IZ</w:t>
      </w:r>
      <w:r w:rsidRPr="00A32FD2">
        <w:t xml:space="preserve"> – instytucja zarządzająca</w:t>
      </w:r>
    </w:p>
    <w:p w14:paraId="41834455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PS WPR</w:t>
      </w:r>
      <w:r w:rsidRPr="00A32FD2">
        <w:t xml:space="preserve"> – Plan Strategiczny dla Wspólnej Polityki Rolnej na lata 2023-2027</w:t>
      </w:r>
    </w:p>
    <w:p w14:paraId="63E13D4E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rozporządzenie 2021/2290</w:t>
      </w:r>
      <w:r w:rsidRPr="00A32FD2">
        <w:t xml:space="preserve"> – rozporządzenie wykonawcze Komisji (UE) 2021/2290 z dnia 21 grudnia 2021 r. ustanawiające przepisy dotyczące metod obliczania wspólnych wskaźników produktu i rezultatu określonych w załączniku I do  rozporządzenia Parlamentu Europejskiego i Rady (UE) 2021/2115 ustanawiającego przepisy dotyczące wsparcia planów strategicznych sporządzanych przez państwa członkowskie w ramach wspólnej polityki rolnej (planów strategicznych WPR) i finansowanych z Europejskiego Funduszu Rolniczego Gwarancji (EFRG) i z Europejskiego Funduszu Rolnego na rzecz Rozwoju Obszarów Wiejskich (EFRROW) oraz uchylające rozporządzenia (UE) nr 1305/2013 i (UE) nr 1307/2013 </w:t>
      </w:r>
    </w:p>
    <w:p w14:paraId="52F9BDAA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rozporządzenie</w:t>
      </w:r>
      <w:r w:rsidRPr="00A32FD2">
        <w:rPr>
          <w:b/>
        </w:rPr>
        <w:t xml:space="preserve"> 2022/127</w:t>
      </w:r>
      <w:r w:rsidRPr="00A32FD2">
        <w:t xml:space="preserve"> – rozporządzenie delegowane Komisji (UE) 2022/127</w:t>
      </w:r>
      <w:r w:rsidRPr="00A32FD2"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A32FD2">
        <w:t>z dnia 7 grudnia 2021 r. uzupełniające rozporządzenie Parlamentu Europejskiego i Rady (UE) 2021/2116 o przepisy dotyczące agencji płatniczych i innych organów, zarządzania finansami, rozliczania rachunków, zabezpieczeń oraz stosowania euro</w:t>
      </w:r>
    </w:p>
    <w:p w14:paraId="51EE04EA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>ustawa</w:t>
      </w:r>
      <w:r w:rsidRPr="00A32FD2">
        <w:t xml:space="preserve"> – ustawa z dnia 8 lutego 2023 r. o Planie Strategicznym dla Wspólnej Polityki Rolnej na lata 2023-2027</w:t>
      </w:r>
    </w:p>
    <w:p w14:paraId="333F5CE6" w14:textId="77777777" w:rsidR="001E5FD0" w:rsidRPr="00A32FD2" w:rsidRDefault="001E5FD0" w:rsidP="001E5FD0">
      <w:pPr>
        <w:spacing w:after="120" w:line="360" w:lineRule="auto"/>
        <w:ind w:left="11" w:hanging="11"/>
        <w:jc w:val="both"/>
      </w:pPr>
      <w:r w:rsidRPr="00A32FD2">
        <w:rPr>
          <w:b/>
          <w:bCs/>
        </w:rPr>
        <w:t xml:space="preserve">WPR </w:t>
      </w:r>
      <w:r w:rsidRPr="00A32FD2">
        <w:t>- Wspólna Polityka Rolna</w:t>
      </w:r>
    </w:p>
    <w:p w14:paraId="20DBBFDE" w14:textId="77777777" w:rsidR="001E5FD0" w:rsidRPr="00A32FD2" w:rsidRDefault="001E5FD0" w:rsidP="001E5FD0">
      <w:pPr>
        <w:spacing w:after="240" w:line="360" w:lineRule="auto"/>
        <w:ind w:left="11" w:hanging="11"/>
        <w:jc w:val="both"/>
      </w:pPr>
    </w:p>
    <w:p w14:paraId="295C7919" w14:textId="77777777" w:rsidR="001E5FD0" w:rsidRPr="00A32FD2" w:rsidRDefault="001E5FD0" w:rsidP="001E5FD0">
      <w:pPr>
        <w:pStyle w:val="Nagwek1"/>
        <w:jc w:val="both"/>
        <w:rPr>
          <w:color w:val="auto"/>
          <w:szCs w:val="32"/>
        </w:rPr>
      </w:pPr>
      <w:bookmarkStart w:id="99" w:name="_Toc214956972"/>
      <w:r w:rsidRPr="00A32FD2">
        <w:rPr>
          <w:color w:val="auto"/>
          <w:szCs w:val="32"/>
        </w:rPr>
        <w:t>III. Informacje ogólne</w:t>
      </w:r>
      <w:bookmarkEnd w:id="96"/>
      <w:bookmarkEnd w:id="97"/>
      <w:bookmarkEnd w:id="99"/>
    </w:p>
    <w:p w14:paraId="5B9E7891" w14:textId="5A08B0DA" w:rsidR="001E5FD0" w:rsidRPr="00A32FD2" w:rsidRDefault="001E5FD0" w:rsidP="001E5FD0">
      <w:pPr>
        <w:pStyle w:val="Akapitzlist"/>
        <w:numPr>
          <w:ilvl w:val="0"/>
          <w:numId w:val="3"/>
        </w:numPr>
        <w:spacing w:after="0" w:line="360" w:lineRule="auto"/>
        <w:ind w:left="283" w:hanging="283"/>
        <w:jc w:val="both"/>
      </w:pPr>
      <w:r w:rsidRPr="00A32FD2">
        <w:t xml:space="preserve">Niniejsze wytyczne określają zakres i sposób przekazywania danych, których zapewnienie jest niezbędne do właściwego monitorowania i ewaluacji PS WPR, </w:t>
      </w:r>
      <w:r w:rsidRPr="00A32FD2">
        <w:lastRenderedPageBreak/>
        <w:t>innych niż dane przekazywane Komisji Europejskiej, o których mowa w wytycznych w zakresie przygotowania i przesłania Komisji Europejskiej rocznego sprawozdania z realizacji celów oraz danych na potrzeby monitorowania i ewaluacji.</w:t>
      </w:r>
    </w:p>
    <w:p w14:paraId="69842D43" w14:textId="77777777" w:rsidR="001E5FD0" w:rsidRPr="00A32FD2" w:rsidRDefault="001E5FD0" w:rsidP="001E5FD0">
      <w:pPr>
        <w:spacing w:after="120" w:line="360" w:lineRule="auto"/>
        <w:ind w:left="294" w:hanging="294"/>
        <w:jc w:val="both"/>
      </w:pPr>
      <w:r w:rsidRPr="00A32FD2">
        <w:t>2. Wytyczne wydaje się w celu prawidłowej realizacji przez ARiMR zadań dotyczących przekazywania danych, o których mowa w ust. 1.</w:t>
      </w:r>
    </w:p>
    <w:p w14:paraId="0EC95456" w14:textId="77777777" w:rsidR="001E5FD0" w:rsidRPr="00A32FD2" w:rsidRDefault="001E5FD0" w:rsidP="001E5FD0">
      <w:pPr>
        <w:spacing w:after="240" w:line="259" w:lineRule="auto"/>
        <w:ind w:left="0" w:firstLine="0"/>
      </w:pPr>
    </w:p>
    <w:p w14:paraId="5CB5176B" w14:textId="77777777" w:rsidR="001E5FD0" w:rsidRPr="00A32FD2" w:rsidRDefault="001E5FD0" w:rsidP="001E5FD0">
      <w:pPr>
        <w:pStyle w:val="Nagwek1"/>
        <w:spacing w:before="0" w:afterLines="120" w:after="288" w:line="288" w:lineRule="auto"/>
        <w:jc w:val="both"/>
      </w:pPr>
      <w:bookmarkStart w:id="100" w:name="_Toc214956973"/>
      <w:r w:rsidRPr="00A32FD2">
        <w:t>IV.</w:t>
      </w:r>
      <w:r w:rsidRPr="00362091">
        <w:rPr>
          <w:spacing w:val="-14"/>
          <w:w w:val="5"/>
        </w:rPr>
        <w:t xml:space="preserve"> </w:t>
      </w:r>
      <w:r w:rsidRPr="00A32FD2">
        <w:t>Zakres wymaganych danych oraz sposoby ich zapewniania i przekazywania</w:t>
      </w:r>
      <w:bookmarkEnd w:id="100"/>
    </w:p>
    <w:p w14:paraId="2A505C35" w14:textId="77777777" w:rsidR="001E5FD0" w:rsidRPr="00A32FD2" w:rsidRDefault="001E5FD0" w:rsidP="001E5FD0">
      <w:pPr>
        <w:pStyle w:val="Akapitzlist"/>
        <w:numPr>
          <w:ilvl w:val="0"/>
          <w:numId w:val="1"/>
        </w:numPr>
        <w:spacing w:after="120" w:line="360" w:lineRule="auto"/>
        <w:ind w:left="350"/>
        <w:jc w:val="both"/>
      </w:pPr>
      <w:r w:rsidRPr="00A32FD2">
        <w:t xml:space="preserve">ARiMR </w:t>
      </w:r>
      <w:r w:rsidRPr="00362091">
        <w:t>pozyskuje, gromadzi, opracowuje i przekazuje instytucji zarządzającej</w:t>
      </w:r>
      <w:r w:rsidRPr="00A32FD2">
        <w:t>:</w:t>
      </w:r>
    </w:p>
    <w:p w14:paraId="67EE2C27" w14:textId="77777777" w:rsidR="001E5FD0" w:rsidRPr="00A32FD2" w:rsidRDefault="001E5FD0" w:rsidP="001E5FD0">
      <w:pPr>
        <w:spacing w:after="120" w:line="360" w:lineRule="auto"/>
        <w:ind w:left="426" w:firstLine="0"/>
        <w:jc w:val="both"/>
      </w:pPr>
      <w:r w:rsidRPr="00A32FD2">
        <w:t xml:space="preserve">1) podstawowe dane finansowo-ilościowe dotyczące realizacji PS WPR, w tym przejściowego wsparcia krajowego (uzupełniająca płatność podstawowa </w:t>
      </w:r>
      <w:r w:rsidRPr="00A32FD2">
        <w:br/>
        <w:t>i płatność niezwiązana do tytoniu);</w:t>
      </w:r>
    </w:p>
    <w:p w14:paraId="3720B846" w14:textId="77777777" w:rsidR="001E5FD0" w:rsidRPr="00A32FD2" w:rsidRDefault="001E5FD0" w:rsidP="001E5FD0">
      <w:pPr>
        <w:spacing w:after="120" w:line="360" w:lineRule="auto"/>
        <w:ind w:left="426" w:firstLine="0"/>
        <w:jc w:val="both"/>
      </w:pPr>
      <w:r w:rsidRPr="00A32FD2">
        <w:t xml:space="preserve">2) dane dotyczące efektów realizacji PS WPR, obejmujące dane z zakresu objętego słownikiem efektów rzeczowych, dotyczące poszczególnych interwencji; </w:t>
      </w:r>
    </w:p>
    <w:p w14:paraId="7D4A22AD" w14:textId="77777777" w:rsidR="001E5FD0" w:rsidRPr="00A32FD2" w:rsidRDefault="001E5FD0" w:rsidP="001E5FD0">
      <w:pPr>
        <w:spacing w:after="120" w:line="360" w:lineRule="auto"/>
        <w:ind w:left="426" w:firstLine="0"/>
        <w:jc w:val="both"/>
      </w:pPr>
      <w:r w:rsidRPr="00A32FD2">
        <w:t>3) dane dotyczące postępu realizacji wskaźników rezultatu;</w:t>
      </w:r>
    </w:p>
    <w:p w14:paraId="20215178" w14:textId="77777777" w:rsidR="001E5FD0" w:rsidRPr="00A32FD2" w:rsidRDefault="001E5FD0" w:rsidP="001E5FD0">
      <w:pPr>
        <w:spacing w:after="120" w:line="360" w:lineRule="auto"/>
        <w:ind w:left="426" w:firstLine="0"/>
        <w:jc w:val="both"/>
      </w:pPr>
      <w:r w:rsidRPr="00A32FD2">
        <w:t>4) inne dane obejmujące zmienne dotyczące poszczególnych operacji / beneficjentów.</w:t>
      </w:r>
    </w:p>
    <w:p w14:paraId="393F1D92" w14:textId="203A4730" w:rsidR="001E5FD0" w:rsidRPr="00A32FD2" w:rsidRDefault="001E5FD0" w:rsidP="001E5FD0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</w:pPr>
      <w:r w:rsidRPr="00A32FD2">
        <w:t xml:space="preserve">ARiMR gwarantuje rzetelność danych wymienionych w ust. 1, które powinny być zgodne z danymi źródłowymi, prawdziwe, aktualne i kompletne. </w:t>
      </w:r>
    </w:p>
    <w:p w14:paraId="455E2DA0" w14:textId="77777777" w:rsidR="001E5FD0" w:rsidRPr="001F66C3" w:rsidRDefault="001E5FD0" w:rsidP="003019A9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</w:pPr>
      <w:r w:rsidRPr="006E2D0C">
        <w:t>ARiMR zapewnia spójność danych z analogicznymi danymi, przekazywanymi zgodnie z wytycznymi w zakresie przygotowania i przesłania Komisji Europejskiej rocznego sprawozdania z realizacji celów oraz danych na potrzeby monitorowania i ewaluacji</w:t>
      </w:r>
      <w:r w:rsidRPr="001F66C3">
        <w:t>.</w:t>
      </w:r>
    </w:p>
    <w:p w14:paraId="490926D2" w14:textId="4382B9C1" w:rsidR="001E5FD0" w:rsidRPr="00A32FD2" w:rsidRDefault="001E5FD0" w:rsidP="001E5FD0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</w:pPr>
      <w:r w:rsidRPr="00A32FD2">
        <w:t xml:space="preserve">Wszystkie dane, z zastrzeżeniem podrozdziału IV.1 ust. 4 pkt </w:t>
      </w:r>
      <w:r w:rsidR="006E2D0C">
        <w:t xml:space="preserve">5 </w:t>
      </w:r>
      <w:r w:rsidRPr="00A32FD2">
        <w:t>oraz z wyjątkiem tych spośród wskaźników rezultatu, które mierzone są w cyklu rocznym, powinny</w:t>
      </w:r>
      <w:r w:rsidR="003019A9">
        <w:t xml:space="preserve"> </w:t>
      </w:r>
      <w:r w:rsidRPr="00A32FD2">
        <w:t>obejmować okres od początku PS WPR (od początku wdrażania danej interwencji / obszaru wsparcia / od początku danego naboru itp.) do dnia ostatniej aktualizacji.</w:t>
      </w:r>
    </w:p>
    <w:p w14:paraId="7F231C01" w14:textId="77777777" w:rsidR="001E5FD0" w:rsidRPr="00A32FD2" w:rsidRDefault="001E5FD0" w:rsidP="001E5FD0">
      <w:pPr>
        <w:pStyle w:val="Akapitzlist"/>
        <w:spacing w:after="120" w:line="360" w:lineRule="auto"/>
        <w:ind w:left="425" w:firstLine="0"/>
        <w:jc w:val="both"/>
      </w:pPr>
    </w:p>
    <w:p w14:paraId="00F64AC7" w14:textId="77777777" w:rsidR="001E5FD0" w:rsidRPr="00A32FD2" w:rsidRDefault="001E5FD0" w:rsidP="001E5FD0">
      <w:pPr>
        <w:pStyle w:val="Nagwek2"/>
      </w:pPr>
      <w:bookmarkStart w:id="101" w:name="_Toc214956974"/>
      <w:r w:rsidRPr="00A32FD2">
        <w:lastRenderedPageBreak/>
        <w:t>IV.1. Podstawowe dane finansowo-ilościowe</w:t>
      </w:r>
      <w:bookmarkEnd w:id="101"/>
    </w:p>
    <w:p w14:paraId="039F63E0" w14:textId="77777777" w:rsidR="001E5FD0" w:rsidRPr="00A32FD2" w:rsidRDefault="001E5FD0" w:rsidP="001E5FD0">
      <w:pPr>
        <w:pStyle w:val="Akapitzlist"/>
        <w:numPr>
          <w:ilvl w:val="0"/>
          <w:numId w:val="2"/>
        </w:numPr>
        <w:spacing w:after="120" w:line="360" w:lineRule="auto"/>
        <w:ind w:left="425" w:hanging="425"/>
        <w:jc w:val="both"/>
      </w:pPr>
      <w:r w:rsidRPr="00A32FD2">
        <w:t>Dane finansowo-ilościowe, o których mowa w rozdziale IV ust. 1 pkt 1, obejmują informacje dotyczące:</w:t>
      </w:r>
    </w:p>
    <w:p w14:paraId="14C748F8" w14:textId="101F3290" w:rsidR="001E5FD0" w:rsidRPr="00A32FD2" w:rsidRDefault="001E5FD0" w:rsidP="003019A9">
      <w:pPr>
        <w:spacing w:after="120" w:line="360" w:lineRule="auto"/>
        <w:ind w:left="448" w:firstLine="0"/>
        <w:jc w:val="both"/>
      </w:pPr>
      <w:r w:rsidRPr="00A32FD2">
        <w:t xml:space="preserve">1) limitów środków na daną </w:t>
      </w:r>
      <w:r w:rsidR="00717054">
        <w:t xml:space="preserve">grupę </w:t>
      </w:r>
      <w:r w:rsidRPr="00A32FD2">
        <w:t>interwencj</w:t>
      </w:r>
      <w:r w:rsidR="00717054">
        <w:t xml:space="preserve">i / </w:t>
      </w:r>
      <w:r w:rsidRPr="00A32FD2">
        <w:t>interwencj</w:t>
      </w:r>
      <w:r w:rsidR="00717054">
        <w:t>ę</w:t>
      </w:r>
      <w:r w:rsidRPr="00A32FD2">
        <w:t xml:space="preserve"> / moduły / obszary wsparcia / </w:t>
      </w:r>
      <w:r w:rsidR="002A5F3D">
        <w:t>komponenty</w:t>
      </w:r>
      <w:r w:rsidRPr="00A32FD2">
        <w:t xml:space="preserve"> </w:t>
      </w:r>
      <w:r w:rsidR="00717054">
        <w:t>(</w:t>
      </w:r>
      <w:r w:rsidRPr="00A32FD2">
        <w:t>w zależności od poziomu, na którym limit środków został określony w PS WPR lub wytycznych w zakresie podziału środków dostępnych w</w:t>
      </w:r>
      <w:r w:rsidR="003019A9">
        <w:t> </w:t>
      </w:r>
      <w:r w:rsidRPr="00A32FD2">
        <w:t>ramach niektórych interwencji PS WPR) oraz na pomoc techniczną, w</w:t>
      </w:r>
      <w:r w:rsidR="00C06916">
        <w:t xml:space="preserve"> </w:t>
      </w:r>
      <w:r w:rsidRPr="00A32FD2">
        <w:t>walucie EUR oraz w PLN (jeżeli dotyczy)</w:t>
      </w:r>
      <w:r w:rsidR="005E76DB">
        <w:t>, przeliczonych</w:t>
      </w:r>
      <w:r w:rsidRPr="00A32FD2">
        <w:t xml:space="preserve"> zgodnie z metodologią wskazaną w ust. 3;</w:t>
      </w:r>
    </w:p>
    <w:p w14:paraId="3C4700BC" w14:textId="77777777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 xml:space="preserve">2) kwoty limitów w ramach danego naboru wniosków, określonej w regulaminie tego naboru; </w:t>
      </w:r>
    </w:p>
    <w:p w14:paraId="0AF3EE12" w14:textId="77777777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>3) liczby i kwot wynikających ze złożonych wniosków o przyznanie pomocy / pomocy technicznej;</w:t>
      </w:r>
    </w:p>
    <w:p w14:paraId="4B00CFF3" w14:textId="77777777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>4) liczby i kwot wynikających z wniosków o przyznanie pomocy / pomocy technicznej, dla których odmówiono przyznania pomocy / które zostały wycofane / pozostawione bez rozpatrzenia;</w:t>
      </w:r>
    </w:p>
    <w:p w14:paraId="79368BF1" w14:textId="2A236C95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 xml:space="preserve">5) liczby i kwot zawartych umów o przyznaniu pomocy / wydanych decyzji w sprawach o przyznanie pomocy / płatności, w tym dla wybranych interwencji w podziale na </w:t>
      </w:r>
      <w:r w:rsidR="00497C12" w:rsidRPr="00A32FD2">
        <w:t xml:space="preserve">zawarte / wydane </w:t>
      </w:r>
      <w:r w:rsidRPr="00A32FD2">
        <w:t>pierwotnie oraz czynne, tj. uwzględniające zmiany wynikające z rozwiązań umów / uchyleń decyzji oraz aneksów zmieniających kwoty;</w:t>
      </w:r>
    </w:p>
    <w:p w14:paraId="3CA3A79E" w14:textId="77777777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>6) liczby i kwot wynikających ze złożonych wniosków o płatność;</w:t>
      </w:r>
    </w:p>
    <w:p w14:paraId="6D623708" w14:textId="77777777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>7) liczby beneficjentów, którzy otrzymali płatności, wraz z kwotą płatności w EUR i PLN;</w:t>
      </w:r>
    </w:p>
    <w:p w14:paraId="6BE6178E" w14:textId="77777777" w:rsidR="001E5FD0" w:rsidRPr="00A32FD2" w:rsidRDefault="001E5FD0" w:rsidP="003019A9">
      <w:pPr>
        <w:spacing w:after="120" w:line="360" w:lineRule="auto"/>
        <w:ind w:left="448" w:firstLine="0"/>
        <w:jc w:val="both"/>
        <w:rPr>
          <w:color w:val="FF0000"/>
        </w:rPr>
      </w:pPr>
      <w:r w:rsidRPr="00A32FD2">
        <w:rPr>
          <w:color w:val="auto"/>
        </w:rPr>
        <w:t>8) liczby i kwot operacji zakończonych;</w:t>
      </w:r>
    </w:p>
    <w:p w14:paraId="752280EB" w14:textId="3A7DCAC9" w:rsidR="001E5FD0" w:rsidRPr="00A32FD2" w:rsidRDefault="001E5FD0" w:rsidP="001E5FD0">
      <w:pPr>
        <w:spacing w:after="120" w:line="360" w:lineRule="auto"/>
        <w:ind w:left="448" w:firstLine="0"/>
        <w:jc w:val="both"/>
      </w:pPr>
      <w:r w:rsidRPr="00A32FD2">
        <w:t>9)</w:t>
      </w:r>
      <w:r w:rsidR="000A3225">
        <w:t xml:space="preserve"> </w:t>
      </w:r>
      <w:r w:rsidRPr="00A32FD2">
        <w:t>procentowego wykorzystania limitów środków na poziomie wniosków o przyznanie pomocy, umów lub decyzji o przyznanie pomocy / płatności, wniosków o płatność oraz zrealizowanych płatności;</w:t>
      </w:r>
    </w:p>
    <w:p w14:paraId="47B8AB96" w14:textId="6793C4BC" w:rsidR="001E5FD0" w:rsidRPr="00A32FD2" w:rsidRDefault="001E5FD0" w:rsidP="003019A9">
      <w:pPr>
        <w:pStyle w:val="Akapitzlist"/>
        <w:spacing w:after="120" w:line="360" w:lineRule="auto"/>
        <w:ind w:left="425" w:firstLine="0"/>
        <w:jc w:val="both"/>
      </w:pPr>
      <w:r w:rsidRPr="00A32FD2">
        <w:lastRenderedPageBreak/>
        <w:t xml:space="preserve">10) </w:t>
      </w:r>
      <w:r w:rsidR="00497C12" w:rsidRPr="00A32FD2">
        <w:t>powierzchni / liczby zwierząt deklarowanej oraz powierzchni / liczby zwierząt z</w:t>
      </w:r>
      <w:r w:rsidR="003019A9">
        <w:t> </w:t>
      </w:r>
      <w:r w:rsidR="00497C12" w:rsidRPr="00A32FD2">
        <w:t xml:space="preserve">decyzji </w:t>
      </w:r>
      <w:r w:rsidR="00497C12">
        <w:t xml:space="preserve">- </w:t>
      </w:r>
      <w:r w:rsidRPr="00A32FD2">
        <w:t>dla wybranych interwencji I filaru WPR oraz interwencji obszarowych II filaru WPR, a także wariantów i praktyk w ramach tych interwencji</w:t>
      </w:r>
      <w:r w:rsidR="00497C12">
        <w:t>.</w:t>
      </w:r>
      <w:r w:rsidRPr="00A32FD2">
        <w:t xml:space="preserve"> </w:t>
      </w:r>
    </w:p>
    <w:p w14:paraId="129B68D8" w14:textId="31EEE611" w:rsidR="001E5FD0" w:rsidRPr="00A32FD2" w:rsidRDefault="001E5FD0" w:rsidP="001E5FD0">
      <w:pPr>
        <w:pStyle w:val="Akapitzlist"/>
        <w:numPr>
          <w:ilvl w:val="0"/>
          <w:numId w:val="2"/>
        </w:numPr>
        <w:spacing w:afterLines="120" w:after="288" w:line="360" w:lineRule="auto"/>
        <w:ind w:left="426" w:hanging="426"/>
        <w:jc w:val="both"/>
      </w:pPr>
      <w:r w:rsidRPr="00A32FD2">
        <w:t xml:space="preserve">Dane, o których mowa w ust. 1, przedstawiane są z uwzględnieniem specyfiki poszczególnych instrumentów wsparcia, w podziale według </w:t>
      </w:r>
      <w:r w:rsidR="00497C12" w:rsidRPr="00A32FD2">
        <w:t xml:space="preserve">grup interwencji / </w:t>
      </w:r>
      <w:r w:rsidRPr="00A32FD2">
        <w:t>interwencji / modułów / wariantów / praktyk / obszarów wsparcia</w:t>
      </w:r>
      <w:r w:rsidR="002E2AB6">
        <w:t xml:space="preserve"> / komponentów</w:t>
      </w:r>
      <w:r w:rsidRPr="00A32FD2">
        <w:t>, a także dla pomocy technicznej (w podziale według schematów i beneficjentów), w podziale na województwa, a także w podziale na nabory / kampanie.</w:t>
      </w:r>
    </w:p>
    <w:p w14:paraId="6F11E7A7" w14:textId="77777777" w:rsidR="001E5FD0" w:rsidRPr="00A32FD2" w:rsidRDefault="001E5FD0" w:rsidP="001E5FD0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</w:pPr>
      <w:r w:rsidRPr="00A32FD2">
        <w:t xml:space="preserve">Limit środków w PLN ustala się w następujący sposób: </w:t>
      </w:r>
    </w:p>
    <w:p w14:paraId="1CF0F2EC" w14:textId="77777777" w:rsidR="001E5FD0" w:rsidRPr="00A32FD2" w:rsidRDefault="001E5FD0" w:rsidP="001E5FD0">
      <w:pPr>
        <w:spacing w:after="120" w:line="360" w:lineRule="auto"/>
        <w:ind w:left="425" w:firstLine="0"/>
        <w:jc w:val="both"/>
      </w:pPr>
      <w:r w:rsidRPr="00A32FD2">
        <w:t>1) w zakresie płatności bezpośrednich, dla każdej interwencji ustala się oddzielny limit środków PLN zgodnie z art. 48 i 49 ustawy;</w:t>
      </w:r>
    </w:p>
    <w:p w14:paraId="62A407F2" w14:textId="77777777" w:rsidR="001E5FD0" w:rsidRPr="00A32FD2" w:rsidRDefault="001E5FD0" w:rsidP="001E5FD0">
      <w:pPr>
        <w:spacing w:after="120" w:line="360" w:lineRule="auto"/>
        <w:ind w:left="425" w:hanging="14"/>
        <w:jc w:val="both"/>
        <w:rPr>
          <w:iCs/>
        </w:rPr>
      </w:pPr>
      <w:r w:rsidRPr="00A32FD2">
        <w:t>2) w zakresie interwencji w sektorach: owocowo-warzywnym oraz pszczelarskim limitu środków w PLN nie określa się;</w:t>
      </w:r>
    </w:p>
    <w:p w14:paraId="49D1C24E" w14:textId="77777777" w:rsidR="001E5FD0" w:rsidRPr="00A32FD2" w:rsidRDefault="001E5FD0" w:rsidP="001E5FD0">
      <w:pPr>
        <w:spacing w:after="120" w:line="360" w:lineRule="auto"/>
        <w:ind w:left="425" w:hanging="11"/>
        <w:jc w:val="both"/>
      </w:pPr>
      <w:r w:rsidRPr="00A32FD2">
        <w:tab/>
        <w:t>3) w zakresie interwencji II filaru WPR oraz pomocy technicznej limit przelicza się z EUR na PLN, uwzględniając:</w:t>
      </w:r>
    </w:p>
    <w:p w14:paraId="0F17F9B0" w14:textId="77777777" w:rsidR="001E5FD0" w:rsidRPr="00A32FD2" w:rsidRDefault="001E5FD0" w:rsidP="001E5FD0">
      <w:pPr>
        <w:spacing w:after="120" w:line="360" w:lineRule="auto"/>
        <w:ind w:left="425" w:hanging="11"/>
        <w:jc w:val="both"/>
        <w:rPr>
          <w:iCs/>
        </w:rPr>
      </w:pPr>
      <w:r w:rsidRPr="00A32FD2">
        <w:rPr>
          <w:iCs/>
        </w:rPr>
        <w:t>a) zrealizowane płatności w PLN,</w:t>
      </w:r>
    </w:p>
    <w:p w14:paraId="25D29621" w14:textId="77777777" w:rsidR="001E5FD0" w:rsidRPr="00A32FD2" w:rsidRDefault="001E5FD0" w:rsidP="001E5FD0">
      <w:pPr>
        <w:spacing w:after="120" w:line="360" w:lineRule="auto"/>
        <w:ind w:left="425" w:hanging="11"/>
        <w:jc w:val="both"/>
        <w:rPr>
          <w:iCs/>
        </w:rPr>
      </w:pPr>
      <w:r w:rsidRPr="00A32FD2">
        <w:rPr>
          <w:iCs/>
        </w:rPr>
        <w:t>b) kwoty w EUR pozostające do dyspozycji (obliczane jako różnica limitu środków w</w:t>
      </w:r>
      <w:r w:rsidRPr="003019A9">
        <w:rPr>
          <w:iCs/>
          <w:spacing w:val="26"/>
        </w:rPr>
        <w:t>  </w:t>
      </w:r>
      <w:r w:rsidRPr="00A32FD2">
        <w:rPr>
          <w:iCs/>
        </w:rPr>
        <w:t>EUR i zrealizowanych płatności przeliczonych na EUR zgodnie z rozporządzeniem 2022/127), przeliczone na PLN zgodnie z aktualnym kursem wymiany ogłaszanym przez Europejski Bank Centralny zgodnie z rozporządzeniem 2022/127.</w:t>
      </w:r>
    </w:p>
    <w:p w14:paraId="63D98947" w14:textId="6C52D2A5" w:rsidR="00CD21D6" w:rsidRDefault="001E5FD0" w:rsidP="001E5FD0">
      <w:pPr>
        <w:pStyle w:val="Akapitzlist"/>
        <w:numPr>
          <w:ilvl w:val="0"/>
          <w:numId w:val="2"/>
        </w:numPr>
        <w:spacing w:afterLines="120" w:after="288" w:line="360" w:lineRule="auto"/>
        <w:ind w:left="426" w:hanging="426"/>
        <w:jc w:val="both"/>
      </w:pPr>
      <w:r w:rsidRPr="00A32FD2">
        <w:t xml:space="preserve">Agencja </w:t>
      </w:r>
      <w:r w:rsidRPr="00362091">
        <w:t>przekazuje</w:t>
      </w:r>
      <w:r w:rsidRPr="00A32FD2">
        <w:t xml:space="preserve"> dane, o których mowa w rozdziale IV ust. 1</w:t>
      </w:r>
      <w:r w:rsidR="00D0430E">
        <w:t xml:space="preserve"> pkt 1</w:t>
      </w:r>
      <w:r w:rsidRPr="00A32FD2">
        <w:t>, w zakresie</w:t>
      </w:r>
      <w:r w:rsidR="00050A00">
        <w:t>,</w:t>
      </w:r>
      <w:r w:rsidRPr="00A32FD2">
        <w:t xml:space="preserve"> układzie</w:t>
      </w:r>
      <w:r w:rsidR="00050A00">
        <w:t xml:space="preserve"> i częstotliwości</w:t>
      </w:r>
      <w:r w:rsidRPr="00A32FD2">
        <w:t xml:space="preserve"> </w:t>
      </w:r>
      <w:r w:rsidR="00050A00" w:rsidRPr="00A32FD2">
        <w:t>zdefiniowany</w:t>
      </w:r>
      <w:r w:rsidR="00050A00">
        <w:t>mi</w:t>
      </w:r>
      <w:r w:rsidR="00050A00" w:rsidRPr="00A32FD2">
        <w:t xml:space="preserve"> </w:t>
      </w:r>
      <w:r w:rsidRPr="00A32FD2">
        <w:t>w</w:t>
      </w:r>
      <w:r w:rsidR="00D0430E">
        <w:t xml:space="preserve"> </w:t>
      </w:r>
      <w:r w:rsidRPr="00A32FD2">
        <w:t>formularzu sprawozdawczym, na adres poczty elektronicznej wskazany przez instytucję zarządzającą</w:t>
      </w:r>
      <w:r w:rsidR="00CD21D6">
        <w:t>:</w:t>
      </w:r>
    </w:p>
    <w:p w14:paraId="1AD62484" w14:textId="5BF4A07D" w:rsidR="001E5FD0" w:rsidRPr="00A32FD2" w:rsidRDefault="00CD21D6" w:rsidP="003019A9">
      <w:pPr>
        <w:pStyle w:val="Akapitzlist"/>
        <w:spacing w:afterLines="120" w:after="288" w:line="360" w:lineRule="auto"/>
        <w:ind w:left="426" w:firstLine="0"/>
        <w:jc w:val="both"/>
      </w:pPr>
      <w:r>
        <w:t>1) według stanu na każdy dzień roboczy - najpóźniej w kolejnym dniu roboczym;</w:t>
      </w:r>
    </w:p>
    <w:p w14:paraId="24439C18" w14:textId="6D382204" w:rsidR="001E5FD0" w:rsidRPr="00A32FD2" w:rsidRDefault="00CD21D6" w:rsidP="001E5FD0">
      <w:pPr>
        <w:pStyle w:val="Akapitzlist"/>
        <w:spacing w:afterLines="120" w:after="288" w:line="360" w:lineRule="auto"/>
        <w:ind w:left="426" w:firstLine="0"/>
        <w:jc w:val="both"/>
      </w:pPr>
      <w:r>
        <w:t>2</w:t>
      </w:r>
      <w:r w:rsidR="001E5FD0" w:rsidRPr="00A32FD2">
        <w:t xml:space="preserve">) </w:t>
      </w:r>
      <w:r>
        <w:t xml:space="preserve">za okres </w:t>
      </w:r>
      <w:r w:rsidR="001E5FD0" w:rsidRPr="00A32FD2">
        <w:t>od początku wdrażania PS WPR do każdej niedzieli włącznie – najpóźniej w trzecim dniu roboczym kolejnego tygodnia;</w:t>
      </w:r>
    </w:p>
    <w:p w14:paraId="50C80AC7" w14:textId="1D7DEDE3" w:rsidR="001E5FD0" w:rsidRPr="00A32FD2" w:rsidRDefault="00CD21D6" w:rsidP="001E5FD0">
      <w:pPr>
        <w:pStyle w:val="Akapitzlist"/>
        <w:spacing w:afterLines="120" w:after="288" w:line="360" w:lineRule="auto"/>
        <w:ind w:left="426" w:firstLine="0"/>
        <w:jc w:val="both"/>
      </w:pPr>
      <w:r>
        <w:t>3</w:t>
      </w:r>
      <w:r w:rsidR="001E5FD0" w:rsidRPr="00A32FD2">
        <w:t xml:space="preserve">) </w:t>
      </w:r>
      <w:r>
        <w:t xml:space="preserve">za okres </w:t>
      </w:r>
      <w:r w:rsidR="001E5FD0" w:rsidRPr="00A32FD2">
        <w:t xml:space="preserve">od początku wdrażania PS WPR do ostatniego dnia każdego miesiąca włącznie – najpóźniej w </w:t>
      </w:r>
      <w:r w:rsidR="00B64BD4">
        <w:t>piątym</w:t>
      </w:r>
      <w:r w:rsidR="00B64BD4" w:rsidRPr="00A32FD2">
        <w:t xml:space="preserve"> </w:t>
      </w:r>
      <w:r w:rsidR="001E5FD0" w:rsidRPr="00A32FD2">
        <w:t>dniu roboczym kolejnego miesiąca;</w:t>
      </w:r>
    </w:p>
    <w:p w14:paraId="255247C4" w14:textId="5F5E8918" w:rsidR="001E5FD0" w:rsidRPr="00A32FD2" w:rsidRDefault="00CD21D6" w:rsidP="001E5FD0">
      <w:pPr>
        <w:pStyle w:val="Akapitzlist"/>
        <w:spacing w:afterLines="120" w:after="288" w:line="360" w:lineRule="auto"/>
        <w:ind w:left="426" w:firstLine="0"/>
        <w:jc w:val="both"/>
      </w:pPr>
      <w:r>
        <w:t>4</w:t>
      </w:r>
      <w:r w:rsidR="001E5FD0" w:rsidRPr="00A32FD2">
        <w:t xml:space="preserve">)  </w:t>
      </w:r>
      <w:r>
        <w:t xml:space="preserve">za okres </w:t>
      </w:r>
      <w:r w:rsidR="001E5FD0" w:rsidRPr="00A32FD2">
        <w:t>od początku wdrażania PS WPR do 15 października każdego roku wdrażania PS WPR włącznie (ostatni dzień roku budżetowego) – najpóźniej w</w:t>
      </w:r>
      <w:r w:rsidR="003019A9">
        <w:t> </w:t>
      </w:r>
      <w:r w:rsidR="001E5FD0" w:rsidRPr="00A32FD2">
        <w:t>dziesiątym dniu roboczym po tym dniu;</w:t>
      </w:r>
    </w:p>
    <w:p w14:paraId="6097EB04" w14:textId="3807EEC7" w:rsidR="001E5FD0" w:rsidRPr="00A32FD2" w:rsidRDefault="00CD21D6" w:rsidP="001E5FD0">
      <w:pPr>
        <w:pStyle w:val="Akapitzlist"/>
        <w:spacing w:after="0" w:line="360" w:lineRule="auto"/>
        <w:ind w:left="425" w:firstLine="0"/>
        <w:jc w:val="both"/>
      </w:pPr>
      <w:r>
        <w:lastRenderedPageBreak/>
        <w:t>5</w:t>
      </w:r>
      <w:r w:rsidR="001E5FD0" w:rsidRPr="00A32FD2">
        <w:t xml:space="preserve">) </w:t>
      </w:r>
      <w:r>
        <w:t xml:space="preserve">za </w:t>
      </w:r>
      <w:r w:rsidRPr="00A32FD2">
        <w:t>dan</w:t>
      </w:r>
      <w:r>
        <w:t>y</w:t>
      </w:r>
      <w:r w:rsidRPr="00A32FD2">
        <w:t xml:space="preserve"> </w:t>
      </w:r>
      <w:r w:rsidR="001E5FD0" w:rsidRPr="00A32FD2">
        <w:t xml:space="preserve">rok </w:t>
      </w:r>
      <w:r w:rsidRPr="00A32FD2">
        <w:t>kalendarzow</w:t>
      </w:r>
      <w:r>
        <w:t>y</w:t>
      </w:r>
      <w:r w:rsidRPr="00A32FD2">
        <w:t xml:space="preserve"> </w:t>
      </w:r>
      <w:r w:rsidR="001E5FD0" w:rsidRPr="00A32FD2">
        <w:t xml:space="preserve">– najpóźniej w dziesiątym dniu roboczym kolejnego roku. </w:t>
      </w:r>
    </w:p>
    <w:p w14:paraId="3F1FD6DD" w14:textId="35CCD2CB" w:rsidR="001E5FD0" w:rsidRPr="00A32FD2" w:rsidRDefault="001E5FD0" w:rsidP="001E5FD0">
      <w:pPr>
        <w:pStyle w:val="Akapitzlist"/>
        <w:spacing w:after="0" w:line="360" w:lineRule="auto"/>
        <w:ind w:left="425" w:hanging="440"/>
        <w:jc w:val="both"/>
      </w:pPr>
      <w:r w:rsidRPr="00A32FD2">
        <w:t xml:space="preserve">5. </w:t>
      </w:r>
      <w:r w:rsidRPr="00A32FD2">
        <w:tab/>
        <w:t>Formularz, o którym mowa w ust. 4, zostanie przekazany ARiMR przez IZ i</w:t>
      </w:r>
      <w:r w:rsidR="00C06916">
        <w:t xml:space="preserve"> </w:t>
      </w:r>
      <w:r w:rsidRPr="00A32FD2">
        <w:t>może być zmieniany przez IZ po konsultacji z ARiMR lub przez ARiMR za zgodą IZ. Zgoda taka nie jest wymagana w przypadku zmian o charakterze wyłącznie technicznym lub wynikających wprost ze zmian w PS WPR (np. poprzez dodawanie nowo wprowadzanych interwencji, modułów czy obszarów / zakresów wsparcia).</w:t>
      </w:r>
    </w:p>
    <w:p w14:paraId="07CE4418" w14:textId="23600A28" w:rsidR="001E5FD0" w:rsidRPr="00A32FD2" w:rsidRDefault="001E5FD0" w:rsidP="003019A9">
      <w:pPr>
        <w:spacing w:after="120" w:line="360" w:lineRule="auto"/>
        <w:ind w:left="425" w:hanging="439"/>
        <w:jc w:val="both"/>
      </w:pPr>
      <w:r w:rsidRPr="00A32FD2">
        <w:tab/>
      </w:r>
    </w:p>
    <w:p w14:paraId="0F170B70" w14:textId="77777777" w:rsidR="001E5FD0" w:rsidRPr="00A32FD2" w:rsidRDefault="001E5FD0" w:rsidP="001E5FD0">
      <w:pPr>
        <w:pStyle w:val="Nagwek2"/>
      </w:pPr>
      <w:bookmarkStart w:id="102" w:name="_Toc214956975"/>
      <w:r w:rsidRPr="00A32FD2">
        <w:t>IV.2. Dane dotyczące efektów realizacji PS WPR</w:t>
      </w:r>
      <w:bookmarkEnd w:id="102"/>
    </w:p>
    <w:p w14:paraId="021E7C71" w14:textId="0BB4E46C" w:rsidR="001E5FD0" w:rsidRPr="00A32FD2" w:rsidRDefault="001E5FD0" w:rsidP="001E5FD0">
      <w:pPr>
        <w:spacing w:after="120" w:line="360" w:lineRule="auto"/>
        <w:ind w:left="425" w:hanging="425"/>
        <w:jc w:val="both"/>
      </w:pPr>
      <w:r w:rsidRPr="00A32FD2">
        <w:t xml:space="preserve">1. </w:t>
      </w:r>
      <w:r w:rsidRPr="00A32FD2">
        <w:tab/>
        <w:t>Dane dotyczące efektów realizacji PS WPR, o których mowa w rozdziale IV ust. 1 pkt 2, objęte słownikiem efektów rzeczowych, zostaną zapewnione przez ARiMR w</w:t>
      </w:r>
      <w:r w:rsidR="002E2AB6">
        <w:t xml:space="preserve"> </w:t>
      </w:r>
      <w:r w:rsidRPr="00A32FD2">
        <w:t>system</w:t>
      </w:r>
      <w:r w:rsidRPr="00362091">
        <w:t>ach</w:t>
      </w:r>
      <w:r w:rsidRPr="00A32FD2">
        <w:t xml:space="preserve"> teleinformatycznych co najmniej na etapie</w:t>
      </w:r>
      <w:r>
        <w:t xml:space="preserve"> zakończonego naboru wniosków o</w:t>
      </w:r>
      <w:r w:rsidR="00CD21D6">
        <w:t xml:space="preserve"> </w:t>
      </w:r>
      <w:r>
        <w:t>przyznanie pomocy,</w:t>
      </w:r>
      <w:r w:rsidRPr="00A32FD2">
        <w:t xml:space="preserve"> kontraktacji (zawarte umowy o przyznaniu pomocy / wydane decyzje w sprawach o przyznanie pomocy) oraz operacji zakończonych (dla których zrealizowane zostały płatności końcowe). Dane te, oprócz planowanych do osiągnięcia (etap</w:t>
      </w:r>
      <w:r>
        <w:t xml:space="preserve"> zakończonego naboru oraz</w:t>
      </w:r>
      <w:r w:rsidRPr="00A32FD2">
        <w:t xml:space="preserve"> kontraktacji) oraz faktycznie osiągniętych (etap płatności końcowych) wielkości efektów rzeczowych</w:t>
      </w:r>
      <w:r w:rsidR="00050A00">
        <w:t>,</w:t>
      </w:r>
      <w:r w:rsidRPr="00A32FD2">
        <w:t xml:space="preserve"> powinny również obejmować dane finansowe (o ile takie zostaną wykazane przez wnioskodawcę / beneficjenta), tj. planowane do poniesienia bądź faktycznie poniesione, powiązane z tymi efektami koszty.</w:t>
      </w:r>
    </w:p>
    <w:p w14:paraId="6698A9BB" w14:textId="77777777" w:rsidR="001E5FD0" w:rsidRPr="00A32FD2" w:rsidRDefault="001E5FD0" w:rsidP="001E5FD0">
      <w:pPr>
        <w:spacing w:after="0" w:line="360" w:lineRule="auto"/>
        <w:ind w:left="425" w:hanging="439"/>
        <w:jc w:val="both"/>
      </w:pPr>
      <w:r w:rsidRPr="00A32FD2">
        <w:t xml:space="preserve">2. </w:t>
      </w:r>
      <w:r w:rsidRPr="00A32FD2">
        <w:tab/>
        <w:t>Dane powyższe, oprócz formy skumulowanej, powinny być dostępne również w podziale na:</w:t>
      </w:r>
    </w:p>
    <w:p w14:paraId="09B44AFF" w14:textId="1AC9108C" w:rsidR="001E5FD0" w:rsidRPr="00A32FD2" w:rsidRDefault="001E5FD0" w:rsidP="001E5FD0">
      <w:pPr>
        <w:spacing w:after="0" w:line="360" w:lineRule="auto"/>
        <w:ind w:left="426" w:firstLine="0"/>
        <w:jc w:val="both"/>
      </w:pPr>
      <w:r w:rsidRPr="00A32FD2">
        <w:t xml:space="preserve">1) moduły / </w:t>
      </w:r>
      <w:r w:rsidR="00EB644B">
        <w:t xml:space="preserve">obszary </w:t>
      </w:r>
      <w:r w:rsidRPr="00A32FD2">
        <w:t>danej interwencji, w ramach której realizowane są operacje;</w:t>
      </w:r>
    </w:p>
    <w:p w14:paraId="64ADDDDE" w14:textId="77777777" w:rsidR="001E5FD0" w:rsidRPr="00A32FD2" w:rsidRDefault="001E5FD0" w:rsidP="001E5FD0">
      <w:pPr>
        <w:spacing w:after="0" w:line="360" w:lineRule="auto"/>
        <w:ind w:left="426" w:firstLine="0"/>
        <w:jc w:val="both"/>
      </w:pPr>
      <w:r w:rsidRPr="00A32FD2">
        <w:t>2) nabory / kampanie, w ramach których realizowane są operacje;</w:t>
      </w:r>
    </w:p>
    <w:p w14:paraId="7D25878E" w14:textId="77777777" w:rsidR="001E5FD0" w:rsidRPr="00A32FD2" w:rsidRDefault="001E5FD0" w:rsidP="001E5FD0">
      <w:pPr>
        <w:pStyle w:val="Akapitzlist"/>
        <w:spacing w:after="0" w:line="360" w:lineRule="auto"/>
        <w:ind w:left="434" w:firstLine="0"/>
        <w:jc w:val="both"/>
      </w:pPr>
      <w:r w:rsidRPr="00A32FD2">
        <w:t xml:space="preserve">3) miejsce realizacji operacji / siedzibę beneficjenta, umożliwiając pozyskanie danych szczegółowych dla wybranych województw, powiatów i gmin. </w:t>
      </w:r>
    </w:p>
    <w:p w14:paraId="23CE40BC" w14:textId="77777777" w:rsidR="001E5FD0" w:rsidRPr="00A32FD2" w:rsidRDefault="001E5FD0" w:rsidP="001E5FD0">
      <w:pPr>
        <w:spacing w:after="120" w:line="360" w:lineRule="auto"/>
        <w:ind w:left="425" w:hanging="425"/>
        <w:jc w:val="both"/>
      </w:pPr>
      <w:r w:rsidRPr="00A32FD2">
        <w:t xml:space="preserve">3. </w:t>
      </w:r>
      <w:r w:rsidRPr="00A32FD2">
        <w:tab/>
        <w:t>ARiMR</w:t>
      </w:r>
      <w:r w:rsidRPr="00362091">
        <w:t xml:space="preserve"> w terminie najpóźniej do </w:t>
      </w:r>
      <w:r>
        <w:t>piątego</w:t>
      </w:r>
      <w:r w:rsidRPr="00362091">
        <w:t xml:space="preserve"> dnia roboczego k</w:t>
      </w:r>
      <w:r>
        <w:t>ażdego</w:t>
      </w:r>
      <w:r w:rsidRPr="00362091">
        <w:t xml:space="preserve"> miesiąca</w:t>
      </w:r>
      <w:r w:rsidRPr="008E27BC">
        <w:t xml:space="preserve"> </w:t>
      </w:r>
      <w:r w:rsidRPr="00362091">
        <w:t xml:space="preserve">zapewnia możliwość przekazywania powyższych danych według stanu na koniec </w:t>
      </w:r>
      <w:r>
        <w:t xml:space="preserve">poprzedniego </w:t>
      </w:r>
      <w:r w:rsidRPr="00362091">
        <w:t>miesiąca realizacji PS WPR.</w:t>
      </w:r>
      <w:r w:rsidRPr="00A32FD2">
        <w:t xml:space="preserve"> </w:t>
      </w:r>
    </w:p>
    <w:p w14:paraId="3A96205F" w14:textId="59F1EC80" w:rsidR="001E5FD0" w:rsidRPr="00A32FD2" w:rsidRDefault="001E5FD0" w:rsidP="001E5FD0">
      <w:pPr>
        <w:spacing w:after="120" w:line="360" w:lineRule="auto"/>
        <w:ind w:left="425" w:hanging="425"/>
        <w:jc w:val="both"/>
      </w:pPr>
      <w:r w:rsidRPr="00A32FD2">
        <w:lastRenderedPageBreak/>
        <w:t xml:space="preserve">4. </w:t>
      </w:r>
      <w:r w:rsidRPr="00A32FD2">
        <w:tab/>
        <w:t>ARiMR przekazuje powyższe dane na każdą prośbę instytucji zarządzającej, na</w:t>
      </w:r>
      <w:r w:rsidR="00C06916" w:rsidRPr="003019A9">
        <w:rPr>
          <w:spacing w:val="50"/>
        </w:rPr>
        <w:t> </w:t>
      </w:r>
      <w:r w:rsidRPr="00A32FD2">
        <w:t>adres poczty elektronicznej wskazany przez instytucję zarządzającą, w</w:t>
      </w:r>
      <w:r w:rsidR="00C06916" w:rsidRPr="003019A9">
        <w:rPr>
          <w:spacing w:val="28"/>
        </w:rPr>
        <w:t> </w:t>
      </w:r>
      <w:r w:rsidRPr="00A32FD2">
        <w:t>zakresie i</w:t>
      </w:r>
      <w:r w:rsidR="00C06916">
        <w:rPr>
          <w:spacing w:val="26"/>
        </w:rPr>
        <w:t xml:space="preserve"> </w:t>
      </w:r>
      <w:r w:rsidRPr="00A32FD2">
        <w:t>terminie wskazanym przez instytucję zarządzającą</w:t>
      </w:r>
      <w:r w:rsidR="005E76DB">
        <w:t>.</w:t>
      </w:r>
    </w:p>
    <w:p w14:paraId="2C64BF92" w14:textId="2C7B5D39" w:rsidR="001E5FD0" w:rsidRPr="00A32FD2" w:rsidRDefault="001E5FD0" w:rsidP="001E5FD0">
      <w:pPr>
        <w:tabs>
          <w:tab w:val="left" w:pos="851"/>
        </w:tabs>
        <w:spacing w:afterLines="120" w:after="288" w:line="360" w:lineRule="auto"/>
        <w:ind w:left="426" w:hanging="426"/>
        <w:jc w:val="both"/>
      </w:pPr>
      <w:r w:rsidRPr="00A32FD2">
        <w:t xml:space="preserve">5. </w:t>
      </w:r>
      <w:r w:rsidR="000C411F">
        <w:tab/>
      </w:r>
      <w:r w:rsidRPr="00A32FD2">
        <w:t>W przypadku, gdy rozmiar danych może przekraczać przepustowość poczty elektronicznej, ARiMR przekazuje powyższe dane w inny sposób uzgodniony z</w:t>
      </w:r>
      <w:r>
        <w:t> </w:t>
      </w:r>
      <w:r w:rsidRPr="00A32FD2">
        <w:t>instytucją zarządzającą.</w:t>
      </w:r>
    </w:p>
    <w:p w14:paraId="3015FC76" w14:textId="77777777" w:rsidR="001E5FD0" w:rsidRPr="00A32FD2" w:rsidRDefault="001E5FD0" w:rsidP="001E5FD0">
      <w:pPr>
        <w:spacing w:after="120" w:line="360" w:lineRule="auto"/>
        <w:ind w:left="425" w:hanging="425"/>
        <w:jc w:val="both"/>
      </w:pPr>
    </w:p>
    <w:p w14:paraId="7B72DE8F" w14:textId="77777777" w:rsidR="001E5FD0" w:rsidRPr="00A32FD2" w:rsidRDefault="001E5FD0" w:rsidP="001E5FD0">
      <w:pPr>
        <w:pStyle w:val="Nagwek2"/>
      </w:pPr>
      <w:bookmarkStart w:id="103" w:name="_Toc214956976"/>
      <w:r w:rsidRPr="00A32FD2">
        <w:t>IV.3. Dane dotyczące postępów realizacji wskaźników rezultatu</w:t>
      </w:r>
      <w:bookmarkEnd w:id="103"/>
    </w:p>
    <w:p w14:paraId="00D103F9" w14:textId="77777777" w:rsidR="001E5FD0" w:rsidRPr="00A32FD2" w:rsidRDefault="001E5FD0" w:rsidP="001E5FD0">
      <w:pPr>
        <w:spacing w:after="120" w:line="360" w:lineRule="auto"/>
        <w:ind w:left="434" w:hanging="434"/>
        <w:jc w:val="both"/>
      </w:pPr>
      <w:r w:rsidRPr="00A32FD2">
        <w:t xml:space="preserve">1. </w:t>
      </w:r>
      <w:r w:rsidRPr="00A32FD2">
        <w:tab/>
        <w:t>Dane dotyczące postępu realizacji wskaźników rezultatu, o których mowa w rozdziale IV ust. 1 pkt 3, powinny obejmować wszystkie wskaźniki rezultatu określone w PS WPR, w tym ich osiągnięte wartości łącznie w ramach PS WPR oraz wartości składowe osiągnięte w ramach poszczególnych interwencji, a także określony w</w:t>
      </w:r>
      <w:r w:rsidRPr="003019A9">
        <w:rPr>
          <w:spacing w:val="26"/>
        </w:rPr>
        <w:t> </w:t>
      </w:r>
      <w:r w:rsidRPr="00A32FD2">
        <w:t>procentach stopień realizacji celów pośrednich dla danego roku budżetowego lub celów końcowych (po 15 października 2028 r.) każdego z ww. wskaźników.</w:t>
      </w:r>
    </w:p>
    <w:p w14:paraId="6D9209D9" w14:textId="77777777" w:rsidR="001E5FD0" w:rsidRPr="00A32FD2" w:rsidRDefault="001E5FD0" w:rsidP="001E5FD0">
      <w:pPr>
        <w:spacing w:after="120" w:line="360" w:lineRule="auto"/>
        <w:ind w:left="448" w:hanging="448"/>
        <w:jc w:val="both"/>
      </w:pPr>
      <w:r w:rsidRPr="00A32FD2">
        <w:t xml:space="preserve">2. </w:t>
      </w:r>
      <w:r w:rsidRPr="00A32FD2">
        <w:tab/>
        <w:t xml:space="preserve">ARiMR przekazuje powyższe dane na adres poczty elektronicznej wskazany przez instytucję zarządzającą, według stanu na koniec każdego miesiąca, a także według stanu na 15 października każdego roku wdrażania PS WPR (ostatni dzień roku budżetowego), w terminie najpóźniej do </w:t>
      </w:r>
      <w:r>
        <w:t>piątego</w:t>
      </w:r>
      <w:r w:rsidRPr="00A32FD2">
        <w:t xml:space="preserve"> dnia roboczego – odpowiednio – po zakończeniu danego miesiąca / po 15 października.</w:t>
      </w:r>
    </w:p>
    <w:p w14:paraId="1690B1FD" w14:textId="77777777" w:rsidR="001E5FD0" w:rsidRPr="00A32FD2" w:rsidRDefault="001E5FD0" w:rsidP="001E5FD0">
      <w:pPr>
        <w:spacing w:afterLines="120" w:after="288" w:line="360" w:lineRule="auto"/>
        <w:ind w:left="434" w:hanging="434"/>
        <w:jc w:val="both"/>
      </w:pPr>
      <w:r w:rsidRPr="00A32FD2">
        <w:t xml:space="preserve">3. </w:t>
      </w:r>
      <w:r w:rsidRPr="00A32FD2">
        <w:tab/>
        <w:t>Metody obliczania wskaźników rezultatu określa rozporządzenie 2021/2290.</w:t>
      </w:r>
    </w:p>
    <w:p w14:paraId="4808E1FE" w14:textId="77777777" w:rsidR="001E5FD0" w:rsidRPr="00A32FD2" w:rsidRDefault="001E5FD0" w:rsidP="001E5FD0">
      <w:pPr>
        <w:pStyle w:val="Akapitzlist"/>
        <w:spacing w:afterLines="120" w:after="288" w:line="360" w:lineRule="auto"/>
        <w:ind w:left="0" w:firstLine="0"/>
        <w:jc w:val="both"/>
      </w:pPr>
    </w:p>
    <w:p w14:paraId="17D2B820" w14:textId="77777777" w:rsidR="001E5FD0" w:rsidRPr="00A32FD2" w:rsidRDefault="001E5FD0" w:rsidP="001E5FD0">
      <w:pPr>
        <w:pStyle w:val="Nagwek2"/>
      </w:pPr>
      <w:bookmarkStart w:id="104" w:name="_Toc214956977"/>
      <w:r w:rsidRPr="00A32FD2">
        <w:t>IV.4. Dane obejmujące zmienne dotyczące operacji / beneficjentów</w:t>
      </w:r>
      <w:bookmarkEnd w:id="104"/>
    </w:p>
    <w:p w14:paraId="09EE57DB" w14:textId="410DEEB7" w:rsidR="001E5FD0" w:rsidRPr="00A32FD2" w:rsidRDefault="001E5FD0" w:rsidP="001E5FD0">
      <w:pPr>
        <w:pStyle w:val="Akapitzlist"/>
        <w:spacing w:afterLines="120" w:after="288" w:line="360" w:lineRule="auto"/>
        <w:ind w:left="426" w:hanging="426"/>
        <w:jc w:val="both"/>
      </w:pPr>
      <w:r w:rsidRPr="00A32FD2">
        <w:t xml:space="preserve">1. </w:t>
      </w:r>
      <w:r w:rsidRPr="00A32FD2">
        <w:tab/>
        <w:t>W ramach danych obejmujących zmienne dotyczące danej operacji / beneficjenta, o których mowa w rozdziale IV ust. 1 pkt 4, ARiMR przekazuje na adres poczty elektronicznej wskazany przez instytucję zarządzającą</w:t>
      </w:r>
      <w:r w:rsidRPr="00A32FD2" w:rsidDel="008C139A">
        <w:t xml:space="preserve"> </w:t>
      </w:r>
      <w:r w:rsidRPr="00A32FD2">
        <w:t>dane wskazane w</w:t>
      </w:r>
      <w:r w:rsidR="00B64BD4">
        <w:t> </w:t>
      </w:r>
      <w:r w:rsidRPr="00A32FD2">
        <w:t>załącznikach do niniejszych wytycznych, z częstotliwością określoną w tych załącznikach.</w:t>
      </w:r>
    </w:p>
    <w:p w14:paraId="17AD10D4" w14:textId="77777777" w:rsidR="001E5FD0" w:rsidRPr="00A32FD2" w:rsidRDefault="001E5FD0" w:rsidP="001E5FD0">
      <w:pPr>
        <w:spacing w:after="160" w:line="259" w:lineRule="auto"/>
        <w:ind w:left="0" w:firstLine="0"/>
      </w:pPr>
      <w:r w:rsidRPr="00A32FD2">
        <w:br w:type="page"/>
      </w:r>
    </w:p>
    <w:p w14:paraId="656B4531" w14:textId="77777777" w:rsidR="001E5FD0" w:rsidRPr="00A32FD2" w:rsidRDefault="001E5FD0" w:rsidP="001E5FD0">
      <w:pPr>
        <w:pStyle w:val="Nagwek1"/>
        <w:spacing w:after="240" w:line="480" w:lineRule="auto"/>
      </w:pPr>
      <w:bookmarkStart w:id="105" w:name="_Toc214956978"/>
      <w:r w:rsidRPr="00A32FD2">
        <w:lastRenderedPageBreak/>
        <w:t>Załącznik 1. Dane dla interwencji I.6</w:t>
      </w:r>
      <w:bookmarkEnd w:id="105"/>
    </w:p>
    <w:p w14:paraId="5F4A6122" w14:textId="77777777" w:rsidR="001E5FD0" w:rsidRPr="00A32FD2" w:rsidRDefault="001E5FD0" w:rsidP="001E5FD0">
      <w:pPr>
        <w:pStyle w:val="Nagwek1"/>
        <w:spacing w:after="240" w:line="480" w:lineRule="auto"/>
      </w:pPr>
      <w:bookmarkStart w:id="106" w:name="_Toc214956979"/>
      <w:r w:rsidRPr="00A32FD2">
        <w:t>Załącznik 2. Dane dla interwencji I.7</w:t>
      </w:r>
      <w:bookmarkEnd w:id="106"/>
    </w:p>
    <w:p w14:paraId="437D4A9D" w14:textId="77777777" w:rsidR="001E5FD0" w:rsidRPr="00A32FD2" w:rsidRDefault="001E5FD0" w:rsidP="001E5FD0">
      <w:pPr>
        <w:pStyle w:val="Nagwek1"/>
        <w:spacing w:after="240" w:line="480" w:lineRule="auto"/>
      </w:pPr>
      <w:bookmarkStart w:id="107" w:name="_Toc214956980"/>
      <w:r w:rsidRPr="00A32FD2">
        <w:t>Załącznik 3. Dane dla interwencji I.10.6.1, I.10.7.1</w:t>
      </w:r>
      <w:bookmarkEnd w:id="107"/>
    </w:p>
    <w:p w14:paraId="38A44D24" w14:textId="77777777" w:rsidR="001E5FD0" w:rsidRPr="00A32FD2" w:rsidRDefault="001E5FD0" w:rsidP="001E5FD0">
      <w:pPr>
        <w:pStyle w:val="Nagwek1"/>
        <w:spacing w:after="240" w:line="480" w:lineRule="auto"/>
      </w:pPr>
      <w:bookmarkStart w:id="108" w:name="_Toc214956981"/>
      <w:r w:rsidRPr="00A32FD2">
        <w:t>Załącznik 4. Dane dla interwencji I.13.2</w:t>
      </w:r>
      <w:bookmarkEnd w:id="108"/>
    </w:p>
    <w:p w14:paraId="12302B55" w14:textId="77777777" w:rsidR="001E5FD0" w:rsidRPr="00A32FD2" w:rsidRDefault="001E5FD0" w:rsidP="001E5FD0">
      <w:pPr>
        <w:pStyle w:val="Nagwek1"/>
        <w:spacing w:after="240" w:line="480" w:lineRule="auto"/>
      </w:pPr>
      <w:bookmarkStart w:id="109" w:name="_Toc214956982"/>
      <w:r w:rsidRPr="00A32FD2">
        <w:t>Załącznik 5. Dane dla interwencji I.13.3</w:t>
      </w:r>
      <w:bookmarkEnd w:id="109"/>
    </w:p>
    <w:p w14:paraId="5CFB19C5" w14:textId="77777777" w:rsidR="001E5FD0" w:rsidRPr="00A32FD2" w:rsidRDefault="001E5FD0" w:rsidP="001E5FD0">
      <w:pPr>
        <w:pStyle w:val="Nagwek1"/>
        <w:spacing w:after="240" w:line="480" w:lineRule="auto"/>
      </w:pPr>
      <w:bookmarkStart w:id="110" w:name="_Toc214956983"/>
      <w:r w:rsidRPr="00A32FD2">
        <w:t>Załącznik 6. Dane dla interwencji I.14</w:t>
      </w:r>
      <w:bookmarkEnd w:id="110"/>
    </w:p>
    <w:p w14:paraId="281875C2" w14:textId="77777777" w:rsidR="001E5FD0" w:rsidRPr="00A32FD2" w:rsidRDefault="001E5FD0" w:rsidP="001E5FD0">
      <w:pPr>
        <w:pStyle w:val="Nagwek1"/>
        <w:spacing w:after="240" w:line="480" w:lineRule="auto"/>
      </w:pPr>
      <w:bookmarkStart w:id="111" w:name="_Toc214956984"/>
      <w:r w:rsidRPr="00A32FD2">
        <w:t>Załącznik 7. Dane dla instrumentów finansowych</w:t>
      </w:r>
      <w:bookmarkEnd w:id="111"/>
    </w:p>
    <w:p w14:paraId="4D6A4920" w14:textId="19826F02" w:rsidR="001E5FD0" w:rsidRDefault="001E5FD0" w:rsidP="001E5FD0">
      <w:pPr>
        <w:pStyle w:val="Nagwek1"/>
        <w:spacing w:after="240" w:line="480" w:lineRule="auto"/>
        <w:rPr>
          <w:ins w:id="112" w:author="Zieliński Piotr" w:date="2025-11-25T09:48:00Z" w16du:dateUtc="2025-11-25T08:48:00Z"/>
        </w:rPr>
      </w:pPr>
      <w:bookmarkStart w:id="113" w:name="_Toc214956985"/>
      <w:r w:rsidRPr="00A32FD2">
        <w:t xml:space="preserve">Załącznik 8. Dane dla </w:t>
      </w:r>
      <w:del w:id="114" w:author="Zieliński Piotr" w:date="2025-11-25T09:48:00Z" w16du:dateUtc="2025-11-25T08:48:00Z">
        <w:r w:rsidRPr="00A32FD2" w:rsidDel="009768F6">
          <w:delText xml:space="preserve">innych </w:delText>
        </w:r>
      </w:del>
      <w:r w:rsidRPr="00A32FD2">
        <w:t>interwencji</w:t>
      </w:r>
      <w:ins w:id="115" w:author="Zieliński Piotr" w:date="2025-11-25T09:50:00Z" w16du:dateUtc="2025-11-25T08:50:00Z">
        <w:r w:rsidR="009768F6">
          <w:t xml:space="preserve"> </w:t>
        </w:r>
      </w:ins>
      <w:ins w:id="116" w:author="Zieliński Piotr" w:date="2025-11-25T09:48:00Z" w16du:dateUtc="2025-11-25T08:48:00Z">
        <w:r w:rsidR="009768F6">
          <w:t>I.10.8</w:t>
        </w:r>
        <w:bookmarkEnd w:id="113"/>
      </w:ins>
    </w:p>
    <w:p w14:paraId="33142FCD" w14:textId="2CB67415" w:rsidR="009768F6" w:rsidRDefault="009768F6" w:rsidP="00E72353">
      <w:pPr>
        <w:pStyle w:val="Nagwek1"/>
        <w:spacing w:after="240" w:line="480" w:lineRule="auto"/>
        <w:rPr>
          <w:ins w:id="117" w:author="Zieliński Piotr" w:date="2025-11-25T09:49:00Z" w16du:dateUtc="2025-11-25T08:49:00Z"/>
        </w:rPr>
      </w:pPr>
      <w:bookmarkStart w:id="118" w:name="_Toc214956986"/>
      <w:ins w:id="119" w:author="Zieliński Piotr" w:date="2025-11-25T09:49:00Z" w16du:dateUtc="2025-11-25T08:49:00Z">
        <w:r>
          <w:t>Załącznik 9. Dane dla interwencji I.13.1</w:t>
        </w:r>
        <w:bookmarkEnd w:id="118"/>
      </w:ins>
    </w:p>
    <w:p w14:paraId="3B0BB79A" w14:textId="40001C47" w:rsidR="009768F6" w:rsidRPr="009768F6" w:rsidRDefault="009768F6" w:rsidP="009768F6">
      <w:pPr>
        <w:pStyle w:val="Nagwek1"/>
        <w:spacing w:after="240" w:line="480" w:lineRule="auto"/>
      </w:pPr>
      <w:bookmarkStart w:id="120" w:name="_Toc214956987"/>
      <w:ins w:id="121" w:author="Zieliński Piotr" w:date="2025-11-25T09:49:00Z" w16du:dateUtc="2025-11-25T08:49:00Z">
        <w:r>
          <w:t>Załącznik 10. Dane dla interwencji I.13.4</w:t>
        </w:r>
      </w:ins>
      <w:bookmarkEnd w:id="120"/>
    </w:p>
    <w:p w14:paraId="01842C91" w14:textId="77777777" w:rsidR="001E5FD0" w:rsidRDefault="001E5FD0" w:rsidP="001E5FD0">
      <w:pPr>
        <w:pStyle w:val="Nagwek1"/>
        <w:spacing w:after="240" w:line="480" w:lineRule="auto"/>
      </w:pPr>
    </w:p>
    <w:p w14:paraId="46AE6548" w14:textId="77777777" w:rsidR="001E5FD0" w:rsidRDefault="001E5FD0" w:rsidP="001E5FD0">
      <w:pPr>
        <w:spacing w:afterLines="120" w:after="288" w:line="360" w:lineRule="auto"/>
        <w:ind w:left="0" w:firstLine="0"/>
        <w:jc w:val="both"/>
      </w:pPr>
    </w:p>
    <w:p w14:paraId="2B705440" w14:textId="77777777" w:rsidR="00300985" w:rsidRDefault="00300985"/>
    <w:sectPr w:rsidR="00300985" w:rsidSect="00C93BC9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28B18" w14:textId="77777777" w:rsidR="00DE2A78" w:rsidRDefault="00DE2A78">
      <w:pPr>
        <w:spacing w:after="0" w:line="240" w:lineRule="auto"/>
      </w:pPr>
      <w:r>
        <w:separator/>
      </w:r>
    </w:p>
  </w:endnote>
  <w:endnote w:type="continuationSeparator" w:id="0">
    <w:p w14:paraId="0F0BF20A" w14:textId="77777777" w:rsidR="00DE2A78" w:rsidRDefault="00DE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2EB6" w14:textId="77777777" w:rsidR="00FB1D25" w:rsidRDefault="001E5FD0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1C663" w14:textId="4A015F4C" w:rsidR="00FB1D25" w:rsidRDefault="001E5FD0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53A2">
      <w:rPr>
        <w:noProof/>
      </w:rPr>
      <w:t>11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5445E" w14:textId="77777777" w:rsidR="00FB1D25" w:rsidRDefault="00FB1D25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A680" w14:textId="77777777" w:rsidR="00DE2A78" w:rsidRDefault="00DE2A78">
      <w:pPr>
        <w:spacing w:after="0" w:line="240" w:lineRule="auto"/>
      </w:pPr>
      <w:r>
        <w:separator/>
      </w:r>
    </w:p>
  </w:footnote>
  <w:footnote w:type="continuationSeparator" w:id="0">
    <w:p w14:paraId="3C88C148" w14:textId="77777777" w:rsidR="00DE2A78" w:rsidRDefault="00DE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2419"/>
    <w:multiLevelType w:val="hybridMultilevel"/>
    <w:tmpl w:val="D04CB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E7F13"/>
    <w:multiLevelType w:val="hybridMultilevel"/>
    <w:tmpl w:val="819EEF9A"/>
    <w:lvl w:ilvl="0" w:tplc="F8243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96BFB"/>
    <w:multiLevelType w:val="hybridMultilevel"/>
    <w:tmpl w:val="2CDA1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172647">
    <w:abstractNumId w:val="2"/>
  </w:num>
  <w:num w:numId="2" w16cid:durableId="216548629">
    <w:abstractNumId w:val="1"/>
  </w:num>
  <w:num w:numId="3" w16cid:durableId="210071080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ieliński Piotr">
    <w15:presenceInfo w15:providerId="AD" w15:userId="S::Piotr.Zielinski@minrol.gov.pl::ec498842-8153-4f20-9872-b807def54d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FD0"/>
    <w:rsid w:val="00005CD1"/>
    <w:rsid w:val="00026C29"/>
    <w:rsid w:val="00045B53"/>
    <w:rsid w:val="00050A00"/>
    <w:rsid w:val="00061C93"/>
    <w:rsid w:val="000A3225"/>
    <w:rsid w:val="000C411F"/>
    <w:rsid w:val="00137B3A"/>
    <w:rsid w:val="001E5FD0"/>
    <w:rsid w:val="001F66C3"/>
    <w:rsid w:val="002A5F3D"/>
    <w:rsid w:val="002E2AB6"/>
    <w:rsid w:val="00300985"/>
    <w:rsid w:val="003019A9"/>
    <w:rsid w:val="00305ED7"/>
    <w:rsid w:val="00306DD1"/>
    <w:rsid w:val="0038402E"/>
    <w:rsid w:val="003928E1"/>
    <w:rsid w:val="003F53A2"/>
    <w:rsid w:val="00497C12"/>
    <w:rsid w:val="0053610F"/>
    <w:rsid w:val="00553DFA"/>
    <w:rsid w:val="005719BD"/>
    <w:rsid w:val="005728B6"/>
    <w:rsid w:val="005A69BB"/>
    <w:rsid w:val="005C22C1"/>
    <w:rsid w:val="005E76DB"/>
    <w:rsid w:val="00604434"/>
    <w:rsid w:val="00695D07"/>
    <w:rsid w:val="006E2D0C"/>
    <w:rsid w:val="00717054"/>
    <w:rsid w:val="00787985"/>
    <w:rsid w:val="007B2BB9"/>
    <w:rsid w:val="00836D7E"/>
    <w:rsid w:val="00882384"/>
    <w:rsid w:val="008F5545"/>
    <w:rsid w:val="0094355E"/>
    <w:rsid w:val="009768F6"/>
    <w:rsid w:val="009866AA"/>
    <w:rsid w:val="00A50AB8"/>
    <w:rsid w:val="00B16782"/>
    <w:rsid w:val="00B2786F"/>
    <w:rsid w:val="00B511A3"/>
    <w:rsid w:val="00B64BD4"/>
    <w:rsid w:val="00B821FB"/>
    <w:rsid w:val="00C06916"/>
    <w:rsid w:val="00CD21D6"/>
    <w:rsid w:val="00CD7139"/>
    <w:rsid w:val="00D0430E"/>
    <w:rsid w:val="00D17506"/>
    <w:rsid w:val="00D20B84"/>
    <w:rsid w:val="00DA5FA5"/>
    <w:rsid w:val="00DA7BFA"/>
    <w:rsid w:val="00DC29DF"/>
    <w:rsid w:val="00DE2A78"/>
    <w:rsid w:val="00E459DE"/>
    <w:rsid w:val="00E531EA"/>
    <w:rsid w:val="00E72353"/>
    <w:rsid w:val="00EB644B"/>
    <w:rsid w:val="00F04EEF"/>
    <w:rsid w:val="00F86C31"/>
    <w:rsid w:val="00F9353A"/>
    <w:rsid w:val="00FB1D25"/>
    <w:rsid w:val="00FE10DF"/>
    <w:rsid w:val="00FE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D044"/>
  <w15:chartTrackingRefBased/>
  <w15:docId w15:val="{ECDE7F2C-1E57-451A-9C19-AF4F2F28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D0"/>
    <w:pPr>
      <w:spacing w:after="270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1E5FD0"/>
    <w:pPr>
      <w:keepNext/>
      <w:keepLines/>
      <w:spacing w:before="240" w:after="120" w:line="360" w:lineRule="auto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E5FD0"/>
    <w:pPr>
      <w:keepNext/>
      <w:keepLines/>
      <w:spacing w:after="233" w:line="265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5FD0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5FD0"/>
    <w:rPr>
      <w:rFonts w:ascii="Arial" w:eastAsia="Arial" w:hAnsi="Arial" w:cs="Arial"/>
      <w:b/>
      <w:color w:val="000000"/>
      <w:sz w:val="24"/>
      <w:lang w:eastAsia="pl-PL"/>
    </w:rPr>
  </w:style>
  <w:style w:type="paragraph" w:styleId="Spistreci1">
    <w:name w:val="toc 1"/>
    <w:aliases w:val="Spis treści dla wytycznych"/>
    <w:basedOn w:val="Normalny"/>
    <w:next w:val="Normalny"/>
    <w:autoRedefine/>
    <w:uiPriority w:val="39"/>
    <w:unhideWhenUsed/>
    <w:qFormat/>
    <w:rsid w:val="000A3225"/>
    <w:pPr>
      <w:tabs>
        <w:tab w:val="right" w:leader="dot" w:pos="9062"/>
      </w:tabs>
      <w:spacing w:before="120" w:after="120" w:line="360" w:lineRule="auto"/>
      <w:ind w:left="0" w:firstLine="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E5FD0"/>
    <w:pPr>
      <w:spacing w:after="100"/>
      <w:ind w:left="240"/>
    </w:pPr>
  </w:style>
  <w:style w:type="paragraph" w:styleId="Akapitzlist">
    <w:name w:val="List Paragraph"/>
    <w:basedOn w:val="Normalny"/>
    <w:uiPriority w:val="34"/>
    <w:qFormat/>
    <w:rsid w:val="001E5F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5FD0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5FD0"/>
    <w:pPr>
      <w:spacing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table" w:styleId="Tabela-Siatka">
    <w:name w:val="Table Grid"/>
    <w:basedOn w:val="Standardowy"/>
    <w:uiPriority w:val="59"/>
    <w:rsid w:val="001E5FD0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5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FD0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FD0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2786F"/>
    <w:pPr>
      <w:spacing w:after="0" w:line="240" w:lineRule="auto"/>
    </w:pPr>
    <w:rPr>
      <w:rFonts w:ascii="Arial" w:eastAsia="Arial" w:hAnsi="Arial" w:cs="Arial"/>
      <w:color w:val="000000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AB8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F0A34094BB034CBA87C78684C8F394" ma:contentTypeVersion="5" ma:contentTypeDescription="Utwórz nowy dokument." ma:contentTypeScope="" ma:versionID="f4885636741aabe56784632182740085">
  <xsd:schema xmlns:xsd="http://www.w3.org/2001/XMLSchema" xmlns:xs="http://www.w3.org/2001/XMLSchema" xmlns:p="http://schemas.microsoft.com/office/2006/metadata/properties" xmlns:ns3="42cf5482-e7ac-49fa-a4ad-db68815c58ce" targetNamespace="http://schemas.microsoft.com/office/2006/metadata/properties" ma:root="true" ma:fieldsID="f90b966753ea637e5ffa4f4fcbda90dc" ns3:_="">
    <xsd:import namespace="42cf5482-e7ac-49fa-a4ad-db68815c58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f5482-e7ac-49fa-a4ad-db68815c5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FDE88-C85B-4CE6-AA66-420FD77BB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f5482-e7ac-49fa-a4ad-db68815c5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2AE153-17E3-4EA1-ADA4-1E6145BBA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4AF09-7161-4E75-B821-26CD8A6381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2141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Rolnictwa i Rozwoju Wsi</Company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Piotr</dc:creator>
  <cp:keywords/>
  <dc:description/>
  <cp:lastModifiedBy>Zieliński Piotr</cp:lastModifiedBy>
  <cp:revision>18</cp:revision>
  <cp:lastPrinted>2024-04-16T07:42:00Z</cp:lastPrinted>
  <dcterms:created xsi:type="dcterms:W3CDTF">2024-01-31T16:18:00Z</dcterms:created>
  <dcterms:modified xsi:type="dcterms:W3CDTF">2026-01-13T08:42:00Z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0x01010086F0A34094BB034CBA87C78684C8F394</vt:lpwstr>
  </property>
</Properties>
</file>